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pPr w:leftFromText="141" w:rightFromText="141" w:horzAnchor="margin" w:tblpXSpec="center" w:tblpY="852"/>
        <w:tblW w:w="16024" w:type="dxa"/>
        <w:tblLayout w:type="fixed"/>
        <w:tblLook w:val="04A0" w:firstRow="1" w:lastRow="0" w:firstColumn="1" w:lastColumn="0" w:noHBand="0" w:noVBand="1"/>
      </w:tblPr>
      <w:tblGrid>
        <w:gridCol w:w="562"/>
        <w:gridCol w:w="2694"/>
        <w:gridCol w:w="12768"/>
      </w:tblGrid>
      <w:tr w:rsidR="00643719" w14:paraId="3B76218F" w14:textId="77777777" w:rsidTr="005E2891">
        <w:tc>
          <w:tcPr>
            <w:tcW w:w="16024" w:type="dxa"/>
            <w:gridSpan w:val="3"/>
          </w:tcPr>
          <w:p w14:paraId="62FF7510" w14:textId="77777777" w:rsidR="00643719" w:rsidRPr="00643719" w:rsidRDefault="00643719" w:rsidP="00643719">
            <w:pPr>
              <w:rPr>
                <w:b/>
                <w:bCs/>
                <w:i/>
              </w:rPr>
            </w:pPr>
            <w:r w:rsidRPr="00643719">
              <w:rPr>
                <w:b/>
                <w:bCs/>
                <w:i/>
              </w:rPr>
              <w:t>Załącznik nr 1 - Opis przedmiotu zamówienia</w:t>
            </w:r>
          </w:p>
          <w:p w14:paraId="52D80E83" w14:textId="09A06FAC" w:rsidR="00643719" w:rsidRPr="00643719" w:rsidRDefault="00643719" w:rsidP="00E1375E">
            <w:pPr>
              <w:jc w:val="center"/>
              <w:rPr>
                <w:b/>
                <w:bCs/>
              </w:rPr>
            </w:pPr>
            <w:r w:rsidRPr="00643719">
              <w:rPr>
                <w:b/>
                <w:bCs/>
              </w:rPr>
              <w:t>OPIS PRZEDMIOTU ZAMÓWIENIA</w:t>
            </w:r>
          </w:p>
          <w:p w14:paraId="45B18AD6" w14:textId="77777777" w:rsidR="00643719" w:rsidRPr="00643719" w:rsidRDefault="00643719" w:rsidP="00643719">
            <w:pPr>
              <w:rPr>
                <w:b/>
                <w:bCs/>
              </w:rPr>
            </w:pPr>
          </w:p>
          <w:p w14:paraId="47280603" w14:textId="45E2EEA1" w:rsidR="00643719" w:rsidRPr="00643719" w:rsidRDefault="00643719" w:rsidP="00E1375E">
            <w:pPr>
              <w:jc w:val="center"/>
              <w:rPr>
                <w:b/>
                <w:bCs/>
              </w:rPr>
            </w:pPr>
            <w:r w:rsidRPr="00643719">
              <w:rPr>
                <w:b/>
                <w:bCs/>
              </w:rPr>
              <w:t xml:space="preserve">Przedmiotem zamówienia jest </w:t>
            </w:r>
            <w:r w:rsidR="00E43164">
              <w:rPr>
                <w:b/>
                <w:bCs/>
              </w:rPr>
              <w:t xml:space="preserve">świadczenie </w:t>
            </w:r>
            <w:del w:id="0" w:author="Monika Urbańska-Kicuła" w:date="2024-10-29T12:22:00Z">
              <w:r w:rsidRPr="00643719" w:rsidDel="00E43164">
                <w:rPr>
                  <w:b/>
                  <w:bCs/>
                </w:rPr>
                <w:delText xml:space="preserve"> </w:delText>
              </w:r>
            </w:del>
            <w:r w:rsidRPr="00643719">
              <w:rPr>
                <w:b/>
                <w:bCs/>
              </w:rPr>
              <w:t>usług szkoleniowych podzielonych na poniższe części w projekcie:</w:t>
            </w:r>
          </w:p>
          <w:p w14:paraId="04448375" w14:textId="77777777" w:rsidR="00B54349" w:rsidRDefault="00B54349" w:rsidP="00B54349">
            <w:pPr>
              <w:jc w:val="center"/>
              <w:rPr>
                <w:b/>
                <w:bCs/>
              </w:rPr>
            </w:pPr>
          </w:p>
          <w:p w14:paraId="3C4A25EF" w14:textId="09D2F211" w:rsidR="00F54FCF" w:rsidRPr="00F54FCF" w:rsidRDefault="00EA3332" w:rsidP="00EA3332">
            <w:pPr>
              <w:tabs>
                <w:tab w:val="left" w:pos="4900"/>
                <w:tab w:val="center" w:pos="7904"/>
              </w:tabs>
              <w:rPr>
                <w:b/>
                <w:bCs/>
              </w:rPr>
            </w:pPr>
            <w:bookmarkStart w:id="1" w:name="_Hlk181080163"/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  <w:r w:rsidR="00AD4CFC">
              <w:rPr>
                <w:b/>
                <w:bCs/>
              </w:rPr>
              <w:t>„</w:t>
            </w:r>
            <w:r w:rsidR="00AD4CFC" w:rsidRPr="00AD4CFC">
              <w:rPr>
                <w:b/>
                <w:bCs/>
              </w:rPr>
              <w:t>Kształcenie naszą przyszłością II</w:t>
            </w:r>
            <w:r w:rsidR="00AD4CFC">
              <w:rPr>
                <w:b/>
                <w:bCs/>
              </w:rPr>
              <w:t>”</w:t>
            </w:r>
            <w:r w:rsidR="00B54349">
              <w:rPr>
                <w:b/>
                <w:bCs/>
              </w:rPr>
              <w:t xml:space="preserve"> </w:t>
            </w:r>
            <w:r w:rsidR="00B54349" w:rsidRPr="00B54349">
              <w:rPr>
                <w:b/>
                <w:bCs/>
              </w:rPr>
              <w:t xml:space="preserve">nr </w:t>
            </w:r>
            <w:r w:rsidR="00F54FCF" w:rsidRPr="00F54FCF">
              <w:rPr>
                <w:b/>
                <w:bCs/>
              </w:rPr>
              <w:t>FELD.08.08-IZ.00-0047/24</w:t>
            </w:r>
          </w:p>
          <w:bookmarkEnd w:id="1"/>
          <w:p w14:paraId="2EB6F232" w14:textId="43743064" w:rsidR="00643719" w:rsidRPr="00592317" w:rsidRDefault="00643719" w:rsidP="00F54FCF">
            <w:pPr>
              <w:jc w:val="center"/>
              <w:rPr>
                <w:b/>
                <w:bCs/>
              </w:rPr>
            </w:pPr>
          </w:p>
        </w:tc>
      </w:tr>
      <w:tr w:rsidR="0014440E" w14:paraId="37F0C1F6" w14:textId="789BC4B8" w:rsidTr="008F77DA">
        <w:trPr>
          <w:trHeight w:val="528"/>
        </w:trPr>
        <w:tc>
          <w:tcPr>
            <w:tcW w:w="562" w:type="dxa"/>
            <w:vAlign w:val="center"/>
          </w:tcPr>
          <w:p w14:paraId="15D3703D" w14:textId="21245B82" w:rsidR="0014440E" w:rsidRPr="00592317" w:rsidRDefault="0014440E" w:rsidP="008F77DA">
            <w:pPr>
              <w:jc w:val="center"/>
              <w:rPr>
                <w:b/>
                <w:bCs/>
              </w:rPr>
            </w:pPr>
            <w:r w:rsidRPr="00592317">
              <w:rPr>
                <w:b/>
                <w:bCs/>
              </w:rPr>
              <w:t>LP.</w:t>
            </w:r>
          </w:p>
        </w:tc>
        <w:tc>
          <w:tcPr>
            <w:tcW w:w="2694" w:type="dxa"/>
            <w:vAlign w:val="center"/>
          </w:tcPr>
          <w:p w14:paraId="7F1E44F4" w14:textId="338B6F4C" w:rsidR="0014440E" w:rsidRPr="00592317" w:rsidRDefault="0014440E" w:rsidP="008F77DA">
            <w:pPr>
              <w:jc w:val="center"/>
              <w:rPr>
                <w:b/>
                <w:bCs/>
              </w:rPr>
            </w:pPr>
            <w:r w:rsidRPr="00592317">
              <w:rPr>
                <w:b/>
                <w:bCs/>
              </w:rPr>
              <w:t>Nazwa kursu/szkolenia</w:t>
            </w:r>
          </w:p>
        </w:tc>
        <w:tc>
          <w:tcPr>
            <w:tcW w:w="12768" w:type="dxa"/>
            <w:vAlign w:val="center"/>
          </w:tcPr>
          <w:p w14:paraId="1C7893B7" w14:textId="3410AF9F" w:rsidR="0014440E" w:rsidRPr="00592317" w:rsidRDefault="0014440E" w:rsidP="008F77DA">
            <w:pPr>
              <w:jc w:val="center"/>
              <w:rPr>
                <w:b/>
                <w:bCs/>
              </w:rPr>
            </w:pPr>
            <w:r w:rsidRPr="00592317">
              <w:rPr>
                <w:b/>
                <w:bCs/>
              </w:rPr>
              <w:t>Opis szkolenia</w:t>
            </w:r>
          </w:p>
        </w:tc>
      </w:tr>
      <w:tr w:rsidR="004B307F" w14:paraId="36EAB01B" w14:textId="77777777" w:rsidTr="004362F7">
        <w:tc>
          <w:tcPr>
            <w:tcW w:w="16024" w:type="dxa"/>
            <w:gridSpan w:val="3"/>
            <w:shd w:val="clear" w:color="auto" w:fill="D9D9D9" w:themeFill="background1" w:themeFillShade="D9"/>
          </w:tcPr>
          <w:p w14:paraId="210EE52E" w14:textId="77777777" w:rsidR="004B307F" w:rsidRPr="008F77DA" w:rsidRDefault="004B307F" w:rsidP="008F77D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57DDC1DE" w14:textId="1192FD0D" w:rsidR="004B307F" w:rsidRPr="004B307F" w:rsidRDefault="004406C7" w:rsidP="008F77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Cz</w:t>
            </w:r>
            <w:r w:rsidR="008F77DA">
              <w:rPr>
                <w:b/>
                <w:bCs/>
                <w:sz w:val="24"/>
                <w:szCs w:val="24"/>
              </w:rPr>
              <w:t>ę</w:t>
            </w:r>
            <w:r>
              <w:rPr>
                <w:b/>
                <w:bCs/>
                <w:sz w:val="24"/>
                <w:szCs w:val="24"/>
              </w:rPr>
              <w:t xml:space="preserve">ść I </w:t>
            </w:r>
          </w:p>
          <w:p w14:paraId="52D0FF9B" w14:textId="77A86F33" w:rsidR="004B307F" w:rsidRPr="008F77DA" w:rsidRDefault="008F77DA" w:rsidP="008F77DA">
            <w:pPr>
              <w:jc w:val="center"/>
              <w:rPr>
                <w:b/>
                <w:bCs/>
                <w:sz w:val="16"/>
                <w:szCs w:val="16"/>
              </w:rPr>
            </w:pPr>
            <w:r w:rsidRPr="008F77DA">
              <w:rPr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5908E8" w14:paraId="3102711B" w14:textId="77777777" w:rsidTr="00F53B47">
        <w:tc>
          <w:tcPr>
            <w:tcW w:w="562" w:type="dxa"/>
          </w:tcPr>
          <w:p w14:paraId="7AF2B1A5" w14:textId="1648200D" w:rsidR="005908E8" w:rsidRDefault="005908E8" w:rsidP="005908E8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694" w:type="dxa"/>
          </w:tcPr>
          <w:p w14:paraId="4B95FCA7" w14:textId="6E1E6A66" w:rsidR="005908E8" w:rsidRPr="004B307F" w:rsidRDefault="005908E8" w:rsidP="005908E8">
            <w:pPr>
              <w:rPr>
                <w:b/>
                <w:bCs/>
              </w:rPr>
            </w:pPr>
            <w:r w:rsidRPr="0032217A">
              <w:rPr>
                <w:b/>
                <w:bCs/>
              </w:rPr>
              <w:t>Kuchnia molekularna</w:t>
            </w:r>
            <w:r w:rsidR="005A6737">
              <w:rPr>
                <w:b/>
                <w:bCs/>
              </w:rPr>
              <w:t xml:space="preserve"> </w:t>
            </w:r>
            <w:r w:rsidR="005A6737" w:rsidRPr="00413F91">
              <w:rPr>
                <w:b/>
                <w:bCs/>
              </w:rPr>
              <w:t>(U)</w:t>
            </w:r>
          </w:p>
        </w:tc>
        <w:tc>
          <w:tcPr>
            <w:tcW w:w="12768" w:type="dxa"/>
          </w:tcPr>
          <w:p w14:paraId="0A1AF96E" w14:textId="77777777" w:rsidR="005908E8" w:rsidRPr="0032217A" w:rsidRDefault="005908E8" w:rsidP="005908E8">
            <w:r w:rsidRPr="0032217A">
              <w:t xml:space="preserve">Liczba osób objętych wsparciem: </w:t>
            </w:r>
            <w:r>
              <w:t>3</w:t>
            </w:r>
            <w:r w:rsidRPr="0032217A">
              <w:t>0</w:t>
            </w:r>
          </w:p>
          <w:p w14:paraId="47DFA004" w14:textId="77777777" w:rsidR="005908E8" w:rsidRPr="0032217A" w:rsidRDefault="005908E8" w:rsidP="005908E8">
            <w:r w:rsidRPr="0032217A">
              <w:t xml:space="preserve">Liczba godzin dydaktycznych/zegarowych szkolenia: </w:t>
            </w:r>
            <w:r>
              <w:t>8</w:t>
            </w:r>
            <w:r w:rsidRPr="0032217A">
              <w:t xml:space="preserve"> h</w:t>
            </w:r>
          </w:p>
          <w:p w14:paraId="690A95FD" w14:textId="77777777" w:rsidR="005908E8" w:rsidRPr="0032217A" w:rsidRDefault="005908E8" w:rsidP="005908E8">
            <w:r w:rsidRPr="0032217A">
              <w:t>Liczba grup:</w:t>
            </w:r>
            <w:r>
              <w:t xml:space="preserve"> </w:t>
            </w:r>
            <w:r w:rsidRPr="003B2467">
              <w:t xml:space="preserve">3 </w:t>
            </w:r>
          </w:p>
          <w:p w14:paraId="5628F143" w14:textId="77777777" w:rsidR="005908E8" w:rsidRPr="0032217A" w:rsidRDefault="005908E8" w:rsidP="005908E8">
            <w:r w:rsidRPr="0032217A">
              <w:t>Typ szkolenia: stacjonarne</w:t>
            </w:r>
          </w:p>
          <w:p w14:paraId="7BBC75D2" w14:textId="77777777" w:rsidR="005908E8" w:rsidRPr="0032217A" w:rsidRDefault="005908E8" w:rsidP="005908E8">
            <w:r w:rsidRPr="0032217A">
              <w:t xml:space="preserve">Egzamin: wewnętrzny </w:t>
            </w:r>
          </w:p>
          <w:p w14:paraId="0800FB5E" w14:textId="77777777" w:rsidR="005908E8" w:rsidRPr="0032217A" w:rsidRDefault="005908E8" w:rsidP="005908E8">
            <w:r w:rsidRPr="0032217A">
              <w:t>Miejsce realizacji szkolenia: Zamawiający zapewnia sale dydaktyczne w szkole.</w:t>
            </w:r>
          </w:p>
          <w:p w14:paraId="28B80537" w14:textId="77777777" w:rsidR="005908E8" w:rsidRPr="0032217A" w:rsidRDefault="005908E8" w:rsidP="005908E8">
            <w:r w:rsidRPr="0032217A">
              <w:t xml:space="preserve">Przybliżony termin świadczenia wsparcia: </w:t>
            </w:r>
            <w:r>
              <w:t>marzec</w:t>
            </w:r>
            <w:r w:rsidRPr="0032217A">
              <w:t xml:space="preserve"> 202</w:t>
            </w:r>
            <w:r>
              <w:t>6</w:t>
            </w:r>
            <w:r w:rsidRPr="0032217A">
              <w:t xml:space="preserve"> r. – marzec 202</w:t>
            </w:r>
            <w:r>
              <w:t>7</w:t>
            </w:r>
            <w:r w:rsidRPr="0032217A">
              <w:t xml:space="preserve"> r.</w:t>
            </w:r>
          </w:p>
          <w:p w14:paraId="36ACCE12" w14:textId="77777777" w:rsidR="005908E8" w:rsidRPr="0032217A" w:rsidRDefault="005908E8" w:rsidP="005908E8">
            <w:r w:rsidRPr="0032217A">
              <w:t>Materiały szkoleniowe: w formie drukowanej, wpięte w skoroszyt, po 1 egzemplarzu dla każdej osoby objętej projektem</w:t>
            </w:r>
          </w:p>
          <w:p w14:paraId="1E6A6022" w14:textId="77777777" w:rsidR="005908E8" w:rsidRPr="0032217A" w:rsidRDefault="005908E8" w:rsidP="005908E8">
            <w:r w:rsidRPr="0032217A">
              <w:t>Kadra: prowadzący szkolenie - min. 2 letnie doświadczenie zaw. w dziedzinie, znajomość tematyki szkolenia</w:t>
            </w:r>
          </w:p>
          <w:p w14:paraId="71F6B8CA" w14:textId="77777777" w:rsidR="005908E8" w:rsidRPr="0032217A" w:rsidRDefault="005908E8" w:rsidP="005908E8">
            <w:pPr>
              <w:rPr>
                <w:b/>
                <w:bCs/>
              </w:rPr>
            </w:pPr>
            <w:r w:rsidRPr="0032217A">
              <w:rPr>
                <w:b/>
                <w:bCs/>
              </w:rPr>
              <w:t xml:space="preserve">Oczekiwane efekty szkolenia: </w:t>
            </w:r>
          </w:p>
          <w:p w14:paraId="211BFF51" w14:textId="24EECD37" w:rsidR="005908E8" w:rsidRDefault="005908E8" w:rsidP="005908E8">
            <w:r w:rsidRPr="0032217A">
              <w:t xml:space="preserve">Uczniowie zdobędą wiedzę </w:t>
            </w:r>
            <w:r w:rsidR="008F77DA">
              <w:t>nt.</w:t>
            </w:r>
            <w:r>
              <w:t>,</w:t>
            </w:r>
            <w:r w:rsidRPr="0032217A">
              <w:t xml:space="preserve"> jak otrzymywać smaki w „czystej” postaci, za pomocą</w:t>
            </w:r>
            <w:r>
              <w:t xml:space="preserve"> </w:t>
            </w:r>
            <w:r w:rsidRPr="0032217A">
              <w:t>ekstrahowania z wyłącznie naturalnych składników</w:t>
            </w:r>
            <w:r>
              <w:t>.</w:t>
            </w:r>
          </w:p>
          <w:p w14:paraId="4A1E897C" w14:textId="77777777" w:rsidR="005908E8" w:rsidRPr="003B2467" w:rsidRDefault="005908E8" w:rsidP="005908E8">
            <w:pPr>
              <w:rPr>
                <w:b/>
                <w:bCs/>
              </w:rPr>
            </w:pPr>
            <w:r w:rsidRPr="003B2467">
              <w:rPr>
                <w:b/>
                <w:bCs/>
              </w:rPr>
              <w:t>Ramowy program szkolenia:</w:t>
            </w:r>
          </w:p>
          <w:p w14:paraId="108D49B1" w14:textId="77777777" w:rsidR="005908E8" w:rsidRPr="003B2467" w:rsidRDefault="005908E8" w:rsidP="00CE72D4">
            <w:pPr>
              <w:pStyle w:val="Akapitzlist"/>
              <w:numPr>
                <w:ilvl w:val="0"/>
                <w:numId w:val="45"/>
              </w:numPr>
              <w:ind w:left="458"/>
            </w:pPr>
            <w:r w:rsidRPr="003B2467">
              <w:t>Rozdanie i omówienie receptur.</w:t>
            </w:r>
          </w:p>
          <w:p w14:paraId="1750D781" w14:textId="77777777" w:rsidR="005908E8" w:rsidRPr="003B2467" w:rsidRDefault="005908E8" w:rsidP="00CE72D4">
            <w:pPr>
              <w:pStyle w:val="Akapitzlist"/>
              <w:numPr>
                <w:ilvl w:val="0"/>
                <w:numId w:val="45"/>
              </w:numPr>
              <w:ind w:left="458"/>
            </w:pPr>
            <w:r w:rsidRPr="003B2467">
              <w:t>Omówienie zasad bezpieczeństwa i zasad pracy.</w:t>
            </w:r>
          </w:p>
          <w:p w14:paraId="13683F4A" w14:textId="77777777" w:rsidR="005908E8" w:rsidRDefault="005908E8" w:rsidP="00CE72D4">
            <w:pPr>
              <w:pStyle w:val="Akapitzlist"/>
              <w:numPr>
                <w:ilvl w:val="0"/>
                <w:numId w:val="45"/>
              </w:numPr>
              <w:ind w:left="458"/>
            </w:pPr>
            <w:r w:rsidRPr="003B2467">
              <w:t>Przygotowanie półproduktów i produktów zgodnie z recepturami.</w:t>
            </w:r>
          </w:p>
          <w:p w14:paraId="2150C20A" w14:textId="77777777" w:rsidR="005908E8" w:rsidRPr="003B2467" w:rsidRDefault="005908E8" w:rsidP="00CE72D4">
            <w:pPr>
              <w:pStyle w:val="Akapitzlist"/>
              <w:numPr>
                <w:ilvl w:val="0"/>
                <w:numId w:val="45"/>
              </w:numPr>
              <w:ind w:left="458"/>
            </w:pPr>
            <w:r w:rsidRPr="009E3481">
              <w:t xml:space="preserve">Techniki kuchni molekularnej tj. sferyczne ravioli, technika </w:t>
            </w:r>
            <w:proofErr w:type="spellStart"/>
            <w:r w:rsidRPr="009E3481">
              <w:t>vacum</w:t>
            </w:r>
            <w:proofErr w:type="spellEnd"/>
            <w:r w:rsidRPr="009E3481">
              <w:t>, lizaki molekularne, pianki, techniki wędzenia, gotowanie w azocie, kwiaty jadalne, zagęszczanie, żelowanie, syfony</w:t>
            </w:r>
            <w:r>
              <w:t>.</w:t>
            </w:r>
          </w:p>
          <w:p w14:paraId="3230D067" w14:textId="77777777" w:rsidR="005908E8" w:rsidRDefault="005908E8" w:rsidP="00CE72D4">
            <w:pPr>
              <w:pStyle w:val="Akapitzlist"/>
              <w:numPr>
                <w:ilvl w:val="0"/>
                <w:numId w:val="45"/>
              </w:numPr>
              <w:ind w:left="458"/>
            </w:pPr>
            <w:r w:rsidRPr="003B2467">
              <w:t>Składanie gotowych potraw</w:t>
            </w:r>
            <w:r>
              <w:t xml:space="preserve"> - </w:t>
            </w:r>
            <w:r w:rsidRPr="009E3481">
              <w:t xml:space="preserve"> </w:t>
            </w:r>
            <w:r>
              <w:t>w</w:t>
            </w:r>
            <w:r w:rsidRPr="009E3481">
              <w:t>ykonywanie potraw z wykorzystaniem technik kuchni molekularnej</w:t>
            </w:r>
            <w:r w:rsidRPr="003B2467">
              <w:t>.</w:t>
            </w:r>
          </w:p>
          <w:p w14:paraId="540A7A4B" w14:textId="2A739129" w:rsidR="005908E8" w:rsidRPr="00942D68" w:rsidRDefault="00851C02" w:rsidP="00CE72D4">
            <w:pPr>
              <w:pStyle w:val="Akapitzlist"/>
              <w:numPr>
                <w:ilvl w:val="0"/>
                <w:numId w:val="45"/>
              </w:numPr>
              <w:ind w:left="458"/>
            </w:pPr>
            <w:r w:rsidRPr="003B2467">
              <w:t>Degustacja potraw</w:t>
            </w:r>
            <w:r>
              <w:t>.</w:t>
            </w:r>
          </w:p>
        </w:tc>
      </w:tr>
      <w:tr w:rsidR="005908E8" w14:paraId="0E1DDCFC" w14:textId="77777777" w:rsidTr="00F53B47">
        <w:tc>
          <w:tcPr>
            <w:tcW w:w="562" w:type="dxa"/>
          </w:tcPr>
          <w:p w14:paraId="1E8DF825" w14:textId="67DA0CA6" w:rsidR="005908E8" w:rsidRDefault="005908E8" w:rsidP="005908E8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</w:t>
            </w:r>
          </w:p>
        </w:tc>
        <w:tc>
          <w:tcPr>
            <w:tcW w:w="2694" w:type="dxa"/>
          </w:tcPr>
          <w:p w14:paraId="47755D5C" w14:textId="37039B0B" w:rsidR="005908E8" w:rsidRPr="004B307F" w:rsidRDefault="005908E8" w:rsidP="005908E8">
            <w:pPr>
              <w:rPr>
                <w:b/>
                <w:bCs/>
              </w:rPr>
            </w:pPr>
            <w:r w:rsidRPr="0032217A">
              <w:rPr>
                <w:b/>
                <w:bCs/>
              </w:rPr>
              <w:t>Menager gastronomii</w:t>
            </w:r>
            <w:r w:rsidR="005A6737">
              <w:rPr>
                <w:b/>
                <w:bCs/>
              </w:rPr>
              <w:t xml:space="preserve"> </w:t>
            </w:r>
            <w:r w:rsidR="00F727C3" w:rsidRPr="00413F91">
              <w:rPr>
                <w:b/>
                <w:bCs/>
              </w:rPr>
              <w:t>(U)</w:t>
            </w:r>
          </w:p>
        </w:tc>
        <w:tc>
          <w:tcPr>
            <w:tcW w:w="12768" w:type="dxa"/>
          </w:tcPr>
          <w:p w14:paraId="51F438BA" w14:textId="77777777" w:rsidR="005908E8" w:rsidRPr="00766602" w:rsidRDefault="005908E8" w:rsidP="005908E8">
            <w:r w:rsidRPr="00766602">
              <w:t>Liczba osób objętych wsparciem: 30</w:t>
            </w:r>
          </w:p>
          <w:p w14:paraId="21312B7D" w14:textId="77777777" w:rsidR="005908E8" w:rsidRPr="00766602" w:rsidRDefault="005908E8" w:rsidP="005908E8">
            <w:r w:rsidRPr="00766602">
              <w:t>Liczba godzin dydaktycznych/zegarowych szkolenia: 40 h</w:t>
            </w:r>
          </w:p>
          <w:p w14:paraId="765E0DCF" w14:textId="77777777" w:rsidR="005908E8" w:rsidRPr="00766602" w:rsidRDefault="005908E8" w:rsidP="005908E8">
            <w:r w:rsidRPr="00766602">
              <w:t>Liczba grup: 3</w:t>
            </w:r>
          </w:p>
          <w:p w14:paraId="1144AF45" w14:textId="77777777" w:rsidR="005908E8" w:rsidRPr="00766602" w:rsidRDefault="005908E8" w:rsidP="005908E8">
            <w:r w:rsidRPr="00766602">
              <w:t>Typ szkolenia: stacjonarne</w:t>
            </w:r>
          </w:p>
          <w:p w14:paraId="1304A14B" w14:textId="77777777" w:rsidR="005908E8" w:rsidRPr="00766602" w:rsidRDefault="005908E8" w:rsidP="005908E8">
            <w:r w:rsidRPr="00766602">
              <w:t xml:space="preserve">Egzamin: wewnętrzny </w:t>
            </w:r>
          </w:p>
          <w:p w14:paraId="33AC68B4" w14:textId="77777777" w:rsidR="005908E8" w:rsidRPr="00766602" w:rsidRDefault="005908E8" w:rsidP="005908E8">
            <w:r w:rsidRPr="00766602">
              <w:t>Miejsce realizacji szkolenia: Zamawiający zapewnia sale dydaktyczne w szkole.</w:t>
            </w:r>
          </w:p>
          <w:p w14:paraId="78398C8A" w14:textId="77777777" w:rsidR="005908E8" w:rsidRPr="00766602" w:rsidRDefault="005908E8" w:rsidP="005908E8">
            <w:r w:rsidRPr="00766602">
              <w:t>Przybliżony termin świadczenia wsparcia: marzec 2026 r. – marzec 2027 r.</w:t>
            </w:r>
          </w:p>
          <w:p w14:paraId="52D19174" w14:textId="77777777" w:rsidR="005908E8" w:rsidRPr="00766602" w:rsidRDefault="005908E8" w:rsidP="005908E8">
            <w:r w:rsidRPr="00766602">
              <w:t>Materiały szkoleniowe: w formie drukowanej, wpięte w skoroszyt, po 1 egzemplarzu dla każdej osoby objętej projektem</w:t>
            </w:r>
          </w:p>
          <w:p w14:paraId="4CC5EAC7" w14:textId="77777777" w:rsidR="005908E8" w:rsidRPr="00766602" w:rsidRDefault="005908E8" w:rsidP="005908E8">
            <w:r w:rsidRPr="00766602">
              <w:t>Kadra: prowadzący szkolenie - min. 2 letnie doświadczenie zaw. w dziedzinie, znajomość tematyki szkolenia</w:t>
            </w:r>
          </w:p>
          <w:p w14:paraId="5FCCB3C0" w14:textId="77777777" w:rsidR="005908E8" w:rsidRPr="00766602" w:rsidRDefault="005908E8" w:rsidP="005908E8">
            <w:pPr>
              <w:rPr>
                <w:b/>
                <w:bCs/>
              </w:rPr>
            </w:pPr>
            <w:r w:rsidRPr="00766602">
              <w:rPr>
                <w:b/>
                <w:bCs/>
              </w:rPr>
              <w:t xml:space="preserve">Oczekiwane efekty szkolenia: </w:t>
            </w:r>
          </w:p>
          <w:p w14:paraId="4B18B653" w14:textId="77777777" w:rsidR="005908E8" w:rsidRPr="00766602" w:rsidRDefault="005908E8" w:rsidP="005908E8">
            <w:r w:rsidRPr="00766602">
              <w:t>Uczniowie zdobędą wiedzę na temat od podstaw do efektywnego zarządzani lokalem gastronomicznym</w:t>
            </w:r>
          </w:p>
          <w:p w14:paraId="0E17655F" w14:textId="77777777" w:rsidR="005908E8" w:rsidRPr="00766602" w:rsidRDefault="005908E8" w:rsidP="005908E8">
            <w:pPr>
              <w:rPr>
                <w:b/>
                <w:bCs/>
              </w:rPr>
            </w:pPr>
            <w:r w:rsidRPr="00766602">
              <w:rPr>
                <w:b/>
                <w:bCs/>
              </w:rPr>
              <w:t>Ramowy program szkolenia:</w:t>
            </w:r>
          </w:p>
          <w:p w14:paraId="3298B179" w14:textId="77777777" w:rsidR="005908E8" w:rsidRPr="00766602" w:rsidRDefault="005908E8" w:rsidP="005908E8">
            <w:pPr>
              <w:rPr>
                <w:b/>
                <w:bCs/>
              </w:rPr>
            </w:pPr>
            <w:r w:rsidRPr="00766602">
              <w:rPr>
                <w:b/>
                <w:bCs/>
              </w:rPr>
              <w:t>DZIEŃ I</w:t>
            </w:r>
          </w:p>
          <w:p w14:paraId="26DD3F22" w14:textId="77777777" w:rsidR="005908E8" w:rsidRPr="00766602" w:rsidRDefault="005908E8" w:rsidP="00CE72D4">
            <w:pPr>
              <w:numPr>
                <w:ilvl w:val="0"/>
                <w:numId w:val="46"/>
              </w:numPr>
              <w:tabs>
                <w:tab w:val="clear" w:pos="720"/>
              </w:tabs>
              <w:ind w:left="458"/>
            </w:pPr>
            <w:r w:rsidRPr="00766602">
              <w:t>Manager gastronomii – prezentacja stanowiska</w:t>
            </w:r>
          </w:p>
          <w:p w14:paraId="10CBBC78" w14:textId="77777777" w:rsidR="005908E8" w:rsidRPr="00766602" w:rsidRDefault="005908E8" w:rsidP="00CE72D4">
            <w:pPr>
              <w:numPr>
                <w:ilvl w:val="0"/>
                <w:numId w:val="46"/>
              </w:numPr>
              <w:tabs>
                <w:tab w:val="clear" w:pos="720"/>
              </w:tabs>
              <w:ind w:left="458"/>
            </w:pPr>
            <w:r w:rsidRPr="00766602">
              <w:t>Podstawowe funkcje zarządzania w restauracji</w:t>
            </w:r>
          </w:p>
          <w:p w14:paraId="7309F526" w14:textId="77777777" w:rsidR="005908E8" w:rsidRPr="00766602" w:rsidRDefault="005908E8" w:rsidP="00CE72D4">
            <w:pPr>
              <w:numPr>
                <w:ilvl w:val="0"/>
                <w:numId w:val="46"/>
              </w:numPr>
              <w:tabs>
                <w:tab w:val="clear" w:pos="720"/>
              </w:tabs>
              <w:ind w:left="458"/>
            </w:pPr>
            <w:r w:rsidRPr="00766602">
              <w:t>Rola managera i jego realny wpływ na funkcjonowanie lokalu</w:t>
            </w:r>
          </w:p>
          <w:p w14:paraId="600E9D6D" w14:textId="77777777" w:rsidR="005908E8" w:rsidRPr="00766602" w:rsidRDefault="005908E8" w:rsidP="00CE72D4">
            <w:pPr>
              <w:numPr>
                <w:ilvl w:val="0"/>
                <w:numId w:val="46"/>
              </w:numPr>
              <w:tabs>
                <w:tab w:val="clear" w:pos="720"/>
              </w:tabs>
              <w:ind w:left="458"/>
            </w:pPr>
            <w:r w:rsidRPr="00766602">
              <w:t>Zakresy obowiązków pracowników na poszczególnych stanowiskach</w:t>
            </w:r>
          </w:p>
          <w:p w14:paraId="2BBA4AB9" w14:textId="77777777" w:rsidR="005908E8" w:rsidRPr="00766602" w:rsidRDefault="005908E8" w:rsidP="00CE72D4">
            <w:pPr>
              <w:numPr>
                <w:ilvl w:val="0"/>
                <w:numId w:val="46"/>
              </w:numPr>
              <w:tabs>
                <w:tab w:val="clear" w:pos="720"/>
              </w:tabs>
              <w:ind w:left="458"/>
            </w:pPr>
            <w:r w:rsidRPr="00766602">
              <w:t>Hierarchia i schemat organizacji pracowników</w:t>
            </w:r>
          </w:p>
          <w:p w14:paraId="24D152CE" w14:textId="77777777" w:rsidR="005908E8" w:rsidRPr="00766602" w:rsidRDefault="005908E8" w:rsidP="00CE72D4">
            <w:pPr>
              <w:numPr>
                <w:ilvl w:val="0"/>
                <w:numId w:val="46"/>
              </w:numPr>
              <w:tabs>
                <w:tab w:val="clear" w:pos="720"/>
              </w:tabs>
              <w:ind w:left="458"/>
            </w:pPr>
            <w:r w:rsidRPr="00766602">
              <w:t>Standaryzacja pracy działów kuchni, baru i sali</w:t>
            </w:r>
          </w:p>
          <w:p w14:paraId="0D627A23" w14:textId="77777777" w:rsidR="005908E8" w:rsidRPr="00766602" w:rsidRDefault="005908E8" w:rsidP="00CE72D4">
            <w:pPr>
              <w:numPr>
                <w:ilvl w:val="0"/>
                <w:numId w:val="46"/>
              </w:numPr>
              <w:tabs>
                <w:tab w:val="clear" w:pos="720"/>
              </w:tabs>
              <w:ind w:left="458"/>
            </w:pPr>
            <w:r w:rsidRPr="00766602">
              <w:t>Skuteczna rekrutacja pracowników i jej składowe</w:t>
            </w:r>
          </w:p>
          <w:p w14:paraId="15F44744" w14:textId="77777777" w:rsidR="005908E8" w:rsidRPr="00766602" w:rsidRDefault="005908E8" w:rsidP="00CE72D4">
            <w:pPr>
              <w:numPr>
                <w:ilvl w:val="0"/>
                <w:numId w:val="46"/>
              </w:numPr>
              <w:tabs>
                <w:tab w:val="clear" w:pos="720"/>
              </w:tabs>
              <w:ind w:left="458"/>
            </w:pPr>
            <w:r w:rsidRPr="00766602">
              <w:t>Wprowadzenie, szkolenie i rozwój pracowników</w:t>
            </w:r>
          </w:p>
          <w:p w14:paraId="575EB82B" w14:textId="77777777" w:rsidR="005908E8" w:rsidRPr="00766602" w:rsidRDefault="005908E8" w:rsidP="00CE72D4">
            <w:pPr>
              <w:numPr>
                <w:ilvl w:val="0"/>
                <w:numId w:val="46"/>
              </w:numPr>
              <w:tabs>
                <w:tab w:val="clear" w:pos="720"/>
              </w:tabs>
              <w:ind w:left="458"/>
            </w:pPr>
            <w:r w:rsidRPr="00766602">
              <w:t>Mechanizm budowania autorytetu</w:t>
            </w:r>
          </w:p>
          <w:p w14:paraId="67CC39DD" w14:textId="77777777" w:rsidR="005908E8" w:rsidRPr="00766602" w:rsidRDefault="005908E8" w:rsidP="00CE72D4">
            <w:pPr>
              <w:numPr>
                <w:ilvl w:val="0"/>
                <w:numId w:val="46"/>
              </w:numPr>
              <w:tabs>
                <w:tab w:val="clear" w:pos="720"/>
              </w:tabs>
              <w:ind w:left="458"/>
            </w:pPr>
            <w:r w:rsidRPr="00766602">
              <w:t>Prawidłowa komunikacja z pracownikami</w:t>
            </w:r>
          </w:p>
          <w:p w14:paraId="20D4B0DF" w14:textId="77777777" w:rsidR="005908E8" w:rsidRPr="00766602" w:rsidRDefault="005908E8" w:rsidP="00CE72D4">
            <w:pPr>
              <w:numPr>
                <w:ilvl w:val="0"/>
                <w:numId w:val="46"/>
              </w:numPr>
              <w:tabs>
                <w:tab w:val="clear" w:pos="720"/>
              </w:tabs>
              <w:ind w:left="458"/>
            </w:pPr>
            <w:r w:rsidRPr="00766602">
              <w:t>Narzekanie i demotywacja grupy – trudne rozmowy</w:t>
            </w:r>
          </w:p>
          <w:p w14:paraId="1A922FD5" w14:textId="77777777" w:rsidR="005908E8" w:rsidRPr="00766602" w:rsidRDefault="005908E8" w:rsidP="005908E8">
            <w:pPr>
              <w:rPr>
                <w:b/>
                <w:bCs/>
              </w:rPr>
            </w:pPr>
            <w:r w:rsidRPr="00766602">
              <w:rPr>
                <w:b/>
                <w:bCs/>
              </w:rPr>
              <w:t>DZIEŃ II</w:t>
            </w:r>
          </w:p>
          <w:p w14:paraId="7541C987" w14:textId="77777777" w:rsidR="005908E8" w:rsidRPr="00766602" w:rsidRDefault="005908E8" w:rsidP="00CE72D4">
            <w:pPr>
              <w:numPr>
                <w:ilvl w:val="0"/>
                <w:numId w:val="47"/>
              </w:numPr>
              <w:tabs>
                <w:tab w:val="clear" w:pos="720"/>
              </w:tabs>
              <w:ind w:left="458"/>
            </w:pPr>
            <w:r w:rsidRPr="00766602">
              <w:t>Śledzenie i analiza działań na rynku gastronomii</w:t>
            </w:r>
          </w:p>
          <w:p w14:paraId="77DD475C" w14:textId="77777777" w:rsidR="005908E8" w:rsidRPr="00766602" w:rsidRDefault="005908E8" w:rsidP="00CE72D4">
            <w:pPr>
              <w:numPr>
                <w:ilvl w:val="0"/>
                <w:numId w:val="47"/>
              </w:numPr>
              <w:tabs>
                <w:tab w:val="clear" w:pos="720"/>
              </w:tabs>
              <w:ind w:left="458"/>
            </w:pPr>
            <w:r w:rsidRPr="00766602">
              <w:t>Formy konkurencji i sposoby wyróżnienia się na rynku</w:t>
            </w:r>
          </w:p>
          <w:p w14:paraId="7F07966B" w14:textId="77777777" w:rsidR="005908E8" w:rsidRPr="00766602" w:rsidRDefault="005908E8" w:rsidP="00CE72D4">
            <w:pPr>
              <w:numPr>
                <w:ilvl w:val="0"/>
                <w:numId w:val="47"/>
              </w:numPr>
              <w:tabs>
                <w:tab w:val="clear" w:pos="720"/>
              </w:tabs>
              <w:ind w:left="458"/>
            </w:pPr>
            <w:r w:rsidRPr="00766602">
              <w:t>Projektowanie zysku z karty menu i karty koktajli</w:t>
            </w:r>
          </w:p>
          <w:p w14:paraId="61228CC4" w14:textId="77777777" w:rsidR="005908E8" w:rsidRPr="00766602" w:rsidRDefault="005908E8" w:rsidP="00CE72D4">
            <w:pPr>
              <w:numPr>
                <w:ilvl w:val="0"/>
                <w:numId w:val="47"/>
              </w:numPr>
              <w:tabs>
                <w:tab w:val="clear" w:pos="720"/>
              </w:tabs>
              <w:ind w:left="458"/>
            </w:pPr>
            <w:r w:rsidRPr="00766602">
              <w:t>Podstawy tworzenia receptury kuchennej i barowej</w:t>
            </w:r>
          </w:p>
          <w:p w14:paraId="057F2BD3" w14:textId="77777777" w:rsidR="005908E8" w:rsidRPr="00766602" w:rsidRDefault="005908E8" w:rsidP="00CE72D4">
            <w:pPr>
              <w:numPr>
                <w:ilvl w:val="0"/>
                <w:numId w:val="47"/>
              </w:numPr>
              <w:tabs>
                <w:tab w:val="clear" w:pos="720"/>
              </w:tabs>
              <w:ind w:left="458"/>
            </w:pPr>
            <w:r w:rsidRPr="00766602">
              <w:t>Ryczałt na produkty niepoliczalne</w:t>
            </w:r>
          </w:p>
          <w:p w14:paraId="7AC0F159" w14:textId="77777777" w:rsidR="005908E8" w:rsidRPr="00766602" w:rsidRDefault="005908E8" w:rsidP="00CE72D4">
            <w:pPr>
              <w:numPr>
                <w:ilvl w:val="0"/>
                <w:numId w:val="47"/>
              </w:numPr>
              <w:tabs>
                <w:tab w:val="clear" w:pos="720"/>
              </w:tabs>
              <w:ind w:left="458"/>
            </w:pPr>
            <w:r w:rsidRPr="00766602">
              <w:t>Karta rozbioru produktu i jej zastosowanie</w:t>
            </w:r>
          </w:p>
          <w:p w14:paraId="56F7F045" w14:textId="77777777" w:rsidR="005908E8" w:rsidRPr="00766602" w:rsidRDefault="005908E8" w:rsidP="00CE72D4">
            <w:pPr>
              <w:numPr>
                <w:ilvl w:val="0"/>
                <w:numId w:val="47"/>
              </w:numPr>
              <w:tabs>
                <w:tab w:val="clear" w:pos="720"/>
              </w:tabs>
              <w:ind w:left="458"/>
            </w:pPr>
            <w:r w:rsidRPr="00766602">
              <w:t>Kształtowanie cen sprzedaży, marża produktów</w:t>
            </w:r>
          </w:p>
          <w:p w14:paraId="00C97A89" w14:textId="77777777" w:rsidR="005908E8" w:rsidRPr="00766602" w:rsidRDefault="005908E8" w:rsidP="00CE72D4">
            <w:pPr>
              <w:numPr>
                <w:ilvl w:val="0"/>
                <w:numId w:val="47"/>
              </w:numPr>
              <w:tabs>
                <w:tab w:val="clear" w:pos="720"/>
              </w:tabs>
              <w:ind w:left="458"/>
            </w:pPr>
            <w:r w:rsidRPr="00766602">
              <w:t>Karty menu – zasady tworzenia, obowiązkowe informacje, układ</w:t>
            </w:r>
          </w:p>
          <w:p w14:paraId="4C6E89B9" w14:textId="77777777" w:rsidR="005908E8" w:rsidRPr="00766602" w:rsidRDefault="005908E8" w:rsidP="00CE72D4">
            <w:pPr>
              <w:numPr>
                <w:ilvl w:val="0"/>
                <w:numId w:val="47"/>
              </w:numPr>
              <w:tabs>
                <w:tab w:val="clear" w:pos="720"/>
              </w:tabs>
              <w:ind w:left="458"/>
            </w:pPr>
            <w:r w:rsidRPr="00766602">
              <w:t>Triki sprzedażowe w menu – ekspozycja produktów rentownych</w:t>
            </w:r>
          </w:p>
          <w:p w14:paraId="47A661A3" w14:textId="77777777" w:rsidR="005908E8" w:rsidRPr="00766602" w:rsidRDefault="005908E8" w:rsidP="00CE72D4">
            <w:pPr>
              <w:numPr>
                <w:ilvl w:val="0"/>
                <w:numId w:val="47"/>
              </w:numPr>
              <w:tabs>
                <w:tab w:val="clear" w:pos="720"/>
              </w:tabs>
              <w:ind w:left="458"/>
            </w:pPr>
            <w:r w:rsidRPr="00766602">
              <w:t>Sprzedaż sugerowana – czyli jak zwiększyć obroty</w:t>
            </w:r>
          </w:p>
          <w:p w14:paraId="54FC90F1" w14:textId="77777777" w:rsidR="005908E8" w:rsidRPr="00766602" w:rsidRDefault="005908E8" w:rsidP="00CE72D4">
            <w:pPr>
              <w:numPr>
                <w:ilvl w:val="0"/>
                <w:numId w:val="47"/>
              </w:numPr>
              <w:tabs>
                <w:tab w:val="clear" w:pos="720"/>
              </w:tabs>
              <w:ind w:left="458"/>
            </w:pPr>
            <w:r w:rsidRPr="00766602">
              <w:t>Określenie produktów rentownych oraz nierentownych</w:t>
            </w:r>
          </w:p>
          <w:p w14:paraId="78514883" w14:textId="77777777" w:rsidR="005908E8" w:rsidRPr="00766602" w:rsidRDefault="005908E8" w:rsidP="00CE72D4">
            <w:pPr>
              <w:numPr>
                <w:ilvl w:val="0"/>
                <w:numId w:val="47"/>
              </w:numPr>
              <w:tabs>
                <w:tab w:val="clear" w:pos="720"/>
              </w:tabs>
              <w:ind w:left="458"/>
            </w:pPr>
            <w:r w:rsidRPr="00766602">
              <w:t>Budowanie rachunku – skuteczne techniki sprzedaży</w:t>
            </w:r>
          </w:p>
          <w:p w14:paraId="6157B70F" w14:textId="77777777" w:rsidR="005908E8" w:rsidRPr="00766602" w:rsidRDefault="005908E8" w:rsidP="00CE72D4">
            <w:pPr>
              <w:numPr>
                <w:ilvl w:val="0"/>
                <w:numId w:val="47"/>
              </w:numPr>
              <w:tabs>
                <w:tab w:val="clear" w:pos="720"/>
              </w:tabs>
              <w:ind w:left="458"/>
            </w:pPr>
            <w:proofErr w:type="spellStart"/>
            <w:r w:rsidRPr="00766602">
              <w:t>Up-selling</w:t>
            </w:r>
            <w:proofErr w:type="spellEnd"/>
            <w:r w:rsidRPr="00766602">
              <w:t xml:space="preserve"> i cross-</w:t>
            </w:r>
            <w:proofErr w:type="spellStart"/>
            <w:r w:rsidRPr="00766602">
              <w:t>selling</w:t>
            </w:r>
            <w:proofErr w:type="spellEnd"/>
            <w:r w:rsidRPr="00766602">
              <w:t xml:space="preserve"> w praktyce</w:t>
            </w:r>
          </w:p>
          <w:p w14:paraId="7D16A2D2" w14:textId="77777777" w:rsidR="005908E8" w:rsidRPr="00766602" w:rsidRDefault="005908E8" w:rsidP="005908E8">
            <w:pPr>
              <w:rPr>
                <w:b/>
                <w:bCs/>
              </w:rPr>
            </w:pPr>
            <w:r w:rsidRPr="00766602">
              <w:rPr>
                <w:b/>
                <w:bCs/>
              </w:rPr>
              <w:t>DZIEŃ III</w:t>
            </w:r>
          </w:p>
          <w:p w14:paraId="68715377" w14:textId="77777777" w:rsidR="005908E8" w:rsidRPr="00766602" w:rsidRDefault="005908E8" w:rsidP="00CE72D4">
            <w:pPr>
              <w:numPr>
                <w:ilvl w:val="0"/>
                <w:numId w:val="48"/>
              </w:numPr>
              <w:tabs>
                <w:tab w:val="clear" w:pos="720"/>
              </w:tabs>
              <w:ind w:left="458"/>
            </w:pPr>
            <w:r w:rsidRPr="00766602">
              <w:t>Profesjonalny wygląd, postawa i zachowania personelu</w:t>
            </w:r>
          </w:p>
          <w:p w14:paraId="5E9BDBC3" w14:textId="77777777" w:rsidR="005908E8" w:rsidRPr="00766602" w:rsidRDefault="005908E8" w:rsidP="00CE72D4">
            <w:pPr>
              <w:numPr>
                <w:ilvl w:val="0"/>
                <w:numId w:val="48"/>
              </w:numPr>
              <w:tabs>
                <w:tab w:val="clear" w:pos="720"/>
              </w:tabs>
              <w:ind w:left="458"/>
            </w:pPr>
            <w:r w:rsidRPr="00766602">
              <w:t>Tworzenie standardu obsługi gości lokalu</w:t>
            </w:r>
          </w:p>
          <w:p w14:paraId="1C4AB862" w14:textId="77777777" w:rsidR="005908E8" w:rsidRPr="00766602" w:rsidRDefault="005908E8" w:rsidP="00CE72D4">
            <w:pPr>
              <w:numPr>
                <w:ilvl w:val="0"/>
                <w:numId w:val="48"/>
              </w:numPr>
              <w:tabs>
                <w:tab w:val="clear" w:pos="720"/>
              </w:tabs>
              <w:ind w:left="458"/>
            </w:pPr>
            <w:r w:rsidRPr="00766602">
              <w:t>Zasady obsługi kelnerskiej w restauracji</w:t>
            </w:r>
          </w:p>
          <w:p w14:paraId="79905AB2" w14:textId="77777777" w:rsidR="005908E8" w:rsidRPr="00766602" w:rsidRDefault="005908E8" w:rsidP="00CE72D4">
            <w:pPr>
              <w:numPr>
                <w:ilvl w:val="0"/>
                <w:numId w:val="48"/>
              </w:numPr>
              <w:tabs>
                <w:tab w:val="clear" w:pos="720"/>
              </w:tabs>
              <w:ind w:left="458"/>
            </w:pPr>
            <w:r w:rsidRPr="00766602">
              <w:t>Rozwiązywanie reklamacji – standaryzacja zachowań</w:t>
            </w:r>
          </w:p>
          <w:p w14:paraId="31F4495D" w14:textId="77777777" w:rsidR="005908E8" w:rsidRPr="00766602" w:rsidRDefault="005908E8" w:rsidP="00CE72D4">
            <w:pPr>
              <w:numPr>
                <w:ilvl w:val="0"/>
                <w:numId w:val="48"/>
              </w:numPr>
              <w:tabs>
                <w:tab w:val="clear" w:pos="720"/>
              </w:tabs>
              <w:ind w:left="458"/>
            </w:pPr>
            <w:r w:rsidRPr="00766602">
              <w:t>Sprzedaż eventów w gastronomii – możliwości i rozwiązania</w:t>
            </w:r>
          </w:p>
          <w:p w14:paraId="03AF4171" w14:textId="77777777" w:rsidR="005908E8" w:rsidRPr="00766602" w:rsidRDefault="005908E8" w:rsidP="00CE72D4">
            <w:pPr>
              <w:numPr>
                <w:ilvl w:val="0"/>
                <w:numId w:val="48"/>
              </w:numPr>
              <w:tabs>
                <w:tab w:val="clear" w:pos="720"/>
              </w:tabs>
              <w:ind w:left="458"/>
            </w:pPr>
            <w:r w:rsidRPr="00766602">
              <w:t>Tworzenie kart rezerwacyjnych na uroczystości</w:t>
            </w:r>
          </w:p>
          <w:p w14:paraId="756E388E" w14:textId="77777777" w:rsidR="005908E8" w:rsidRPr="00766602" w:rsidRDefault="005908E8" w:rsidP="00CE72D4">
            <w:pPr>
              <w:numPr>
                <w:ilvl w:val="0"/>
                <w:numId w:val="48"/>
              </w:numPr>
              <w:tabs>
                <w:tab w:val="clear" w:pos="720"/>
              </w:tabs>
              <w:ind w:left="458"/>
            </w:pPr>
            <w:r w:rsidRPr="00766602">
              <w:t>Podstawy organizacji imprez okolicznościowych</w:t>
            </w:r>
          </w:p>
          <w:p w14:paraId="207C9BBF" w14:textId="77777777" w:rsidR="005908E8" w:rsidRPr="00766602" w:rsidRDefault="005908E8" w:rsidP="00CE72D4">
            <w:pPr>
              <w:numPr>
                <w:ilvl w:val="0"/>
                <w:numId w:val="48"/>
              </w:numPr>
              <w:tabs>
                <w:tab w:val="clear" w:pos="720"/>
              </w:tabs>
              <w:ind w:left="458"/>
            </w:pPr>
            <w:r w:rsidRPr="00766602">
              <w:t>Przygotowanie atrakcyjnej i indywidualnej oferty okolicznościowej</w:t>
            </w:r>
          </w:p>
          <w:p w14:paraId="676FA11C" w14:textId="77777777" w:rsidR="005908E8" w:rsidRPr="00766602" w:rsidRDefault="005908E8" w:rsidP="00CE72D4">
            <w:pPr>
              <w:numPr>
                <w:ilvl w:val="0"/>
                <w:numId w:val="48"/>
              </w:numPr>
              <w:tabs>
                <w:tab w:val="clear" w:pos="720"/>
              </w:tabs>
              <w:ind w:left="458"/>
            </w:pPr>
            <w:r w:rsidRPr="00766602">
              <w:t>Umowa na organizację przyjęć okolicznościowych</w:t>
            </w:r>
          </w:p>
          <w:p w14:paraId="4084AE40" w14:textId="77777777" w:rsidR="005908E8" w:rsidRPr="00766602" w:rsidRDefault="005908E8" w:rsidP="00CE72D4">
            <w:pPr>
              <w:numPr>
                <w:ilvl w:val="0"/>
                <w:numId w:val="48"/>
              </w:numPr>
              <w:tabs>
                <w:tab w:val="clear" w:pos="720"/>
              </w:tabs>
              <w:ind w:left="458"/>
            </w:pPr>
            <w:r w:rsidRPr="00766602">
              <w:t>Procedura dokumentacji i opłat za odtwarzanie muzyki</w:t>
            </w:r>
          </w:p>
          <w:p w14:paraId="3D1DA97D" w14:textId="77777777" w:rsidR="005908E8" w:rsidRPr="00766602" w:rsidRDefault="005908E8" w:rsidP="00CE72D4">
            <w:pPr>
              <w:numPr>
                <w:ilvl w:val="0"/>
                <w:numId w:val="48"/>
              </w:numPr>
              <w:tabs>
                <w:tab w:val="clear" w:pos="720"/>
              </w:tabs>
              <w:ind w:left="458"/>
            </w:pPr>
            <w:r w:rsidRPr="00766602">
              <w:t>Regulamin współpracy restauracji ze zleceniodawcą i wykonawcami</w:t>
            </w:r>
          </w:p>
          <w:p w14:paraId="35FBEAE4" w14:textId="77777777" w:rsidR="005908E8" w:rsidRPr="00766602" w:rsidRDefault="005908E8" w:rsidP="00CE72D4">
            <w:pPr>
              <w:numPr>
                <w:ilvl w:val="0"/>
                <w:numId w:val="48"/>
              </w:numPr>
              <w:tabs>
                <w:tab w:val="clear" w:pos="720"/>
              </w:tabs>
              <w:ind w:left="458"/>
            </w:pPr>
            <w:r w:rsidRPr="00766602">
              <w:t>Scenariusz uroczystości i agenda dla obsługi kelnerskiej</w:t>
            </w:r>
          </w:p>
          <w:p w14:paraId="1C6EF570" w14:textId="77777777" w:rsidR="005908E8" w:rsidRPr="00766602" w:rsidRDefault="005908E8" w:rsidP="005908E8">
            <w:pPr>
              <w:rPr>
                <w:b/>
                <w:bCs/>
              </w:rPr>
            </w:pPr>
            <w:r w:rsidRPr="00766602">
              <w:rPr>
                <w:b/>
                <w:bCs/>
              </w:rPr>
              <w:t>DZIEŃ IV</w:t>
            </w:r>
          </w:p>
          <w:p w14:paraId="67CA7D89" w14:textId="77777777" w:rsidR="005908E8" w:rsidRPr="00766602" w:rsidRDefault="005908E8" w:rsidP="00CE72D4">
            <w:pPr>
              <w:numPr>
                <w:ilvl w:val="0"/>
                <w:numId w:val="49"/>
              </w:numPr>
              <w:tabs>
                <w:tab w:val="clear" w:pos="720"/>
              </w:tabs>
              <w:ind w:left="458"/>
            </w:pPr>
            <w:r w:rsidRPr="00766602">
              <w:t>Nieprawidłowości finansowe – kradzieże i przeciwdziałanie</w:t>
            </w:r>
          </w:p>
          <w:p w14:paraId="5E3EE548" w14:textId="77777777" w:rsidR="005908E8" w:rsidRPr="00766602" w:rsidRDefault="005908E8" w:rsidP="00CE72D4">
            <w:pPr>
              <w:numPr>
                <w:ilvl w:val="0"/>
                <w:numId w:val="49"/>
              </w:numPr>
              <w:tabs>
                <w:tab w:val="clear" w:pos="720"/>
              </w:tabs>
              <w:ind w:left="458"/>
            </w:pPr>
            <w:r w:rsidRPr="00766602">
              <w:t>Systemy rozliczania napiwków i serwisów</w:t>
            </w:r>
          </w:p>
          <w:p w14:paraId="2DEEE64E" w14:textId="77777777" w:rsidR="005908E8" w:rsidRPr="00766602" w:rsidRDefault="005908E8" w:rsidP="00CE72D4">
            <w:pPr>
              <w:numPr>
                <w:ilvl w:val="0"/>
                <w:numId w:val="49"/>
              </w:numPr>
              <w:tabs>
                <w:tab w:val="clear" w:pos="720"/>
              </w:tabs>
              <w:ind w:left="458"/>
            </w:pPr>
            <w:r w:rsidRPr="00766602">
              <w:t>Regulamin restauracji – co warto w nim zapisać</w:t>
            </w:r>
          </w:p>
          <w:p w14:paraId="41060E6F" w14:textId="77777777" w:rsidR="005908E8" w:rsidRPr="00766602" w:rsidRDefault="005908E8" w:rsidP="00CE72D4">
            <w:pPr>
              <w:numPr>
                <w:ilvl w:val="0"/>
                <w:numId w:val="49"/>
              </w:numPr>
              <w:tabs>
                <w:tab w:val="clear" w:pos="720"/>
              </w:tabs>
              <w:ind w:left="458"/>
            </w:pPr>
            <w:r w:rsidRPr="00766602">
              <w:t>Zezwolenie na sprzedaż alkoholu – koncesje</w:t>
            </w:r>
          </w:p>
          <w:p w14:paraId="206498D6" w14:textId="77777777" w:rsidR="005908E8" w:rsidRPr="00766602" w:rsidRDefault="005908E8" w:rsidP="00CE72D4">
            <w:pPr>
              <w:numPr>
                <w:ilvl w:val="0"/>
                <w:numId w:val="49"/>
              </w:numPr>
              <w:tabs>
                <w:tab w:val="clear" w:pos="720"/>
              </w:tabs>
              <w:ind w:left="458"/>
            </w:pPr>
            <w:r w:rsidRPr="00766602">
              <w:t>Lista niezbędnych dokumentów podczas kontroli HŻŻ</w:t>
            </w:r>
          </w:p>
          <w:p w14:paraId="4E47FB6B" w14:textId="77777777" w:rsidR="005908E8" w:rsidRPr="00766602" w:rsidRDefault="005908E8" w:rsidP="00CE72D4">
            <w:pPr>
              <w:numPr>
                <w:ilvl w:val="0"/>
                <w:numId w:val="49"/>
              </w:numPr>
              <w:tabs>
                <w:tab w:val="clear" w:pos="720"/>
              </w:tabs>
              <w:ind w:left="458"/>
            </w:pPr>
            <w:r w:rsidRPr="00766602">
              <w:t>Kontrola na zgłoszenie – zasady weryfikacji jej autentyczności</w:t>
            </w:r>
          </w:p>
          <w:p w14:paraId="3A85221F" w14:textId="77777777" w:rsidR="005908E8" w:rsidRPr="00766602" w:rsidRDefault="005908E8" w:rsidP="00CE72D4">
            <w:pPr>
              <w:numPr>
                <w:ilvl w:val="0"/>
                <w:numId w:val="49"/>
              </w:numPr>
              <w:tabs>
                <w:tab w:val="clear" w:pos="720"/>
              </w:tabs>
              <w:ind w:left="458"/>
            </w:pPr>
            <w:r w:rsidRPr="00766602">
              <w:t>Przebieg niezapowiedzianej kontroli – jak się przygotować</w:t>
            </w:r>
          </w:p>
          <w:p w14:paraId="207AC878" w14:textId="77777777" w:rsidR="005908E8" w:rsidRPr="00766602" w:rsidRDefault="005908E8" w:rsidP="00CE72D4">
            <w:pPr>
              <w:numPr>
                <w:ilvl w:val="0"/>
                <w:numId w:val="49"/>
              </w:numPr>
              <w:tabs>
                <w:tab w:val="clear" w:pos="720"/>
              </w:tabs>
              <w:ind w:left="458"/>
            </w:pPr>
            <w:r w:rsidRPr="00766602">
              <w:t>Prawidłowy sposób sporządzania listy alergenów</w:t>
            </w:r>
          </w:p>
          <w:p w14:paraId="216968D4" w14:textId="77777777" w:rsidR="005908E8" w:rsidRPr="00766602" w:rsidRDefault="005908E8" w:rsidP="00CE72D4">
            <w:pPr>
              <w:numPr>
                <w:ilvl w:val="0"/>
                <w:numId w:val="49"/>
              </w:numPr>
              <w:tabs>
                <w:tab w:val="clear" w:pos="720"/>
              </w:tabs>
              <w:ind w:left="458"/>
            </w:pPr>
            <w:r w:rsidRPr="00766602">
              <w:t>Nieobecność właściciela a kontrola sanitarna – zasady postępowania</w:t>
            </w:r>
          </w:p>
          <w:p w14:paraId="63E7608F" w14:textId="77777777" w:rsidR="005908E8" w:rsidRPr="00766602" w:rsidRDefault="005908E8" w:rsidP="00CE72D4">
            <w:pPr>
              <w:numPr>
                <w:ilvl w:val="0"/>
                <w:numId w:val="49"/>
              </w:numPr>
              <w:tabs>
                <w:tab w:val="clear" w:pos="720"/>
              </w:tabs>
              <w:ind w:left="458"/>
            </w:pPr>
            <w:r w:rsidRPr="00766602">
              <w:t>Wszczęcie postępowania administracyjnego – co dalej</w:t>
            </w:r>
          </w:p>
          <w:p w14:paraId="3E703C18" w14:textId="77777777" w:rsidR="005908E8" w:rsidRPr="00766602" w:rsidRDefault="005908E8" w:rsidP="00CE72D4">
            <w:pPr>
              <w:numPr>
                <w:ilvl w:val="0"/>
                <w:numId w:val="49"/>
              </w:numPr>
              <w:tabs>
                <w:tab w:val="clear" w:pos="720"/>
              </w:tabs>
              <w:ind w:left="458"/>
            </w:pPr>
            <w:r w:rsidRPr="00766602">
              <w:t>Przetwory własne – jakie wytyczne trzeba spełnić, aby sprzedawać wyroby własne</w:t>
            </w:r>
          </w:p>
          <w:p w14:paraId="72BE3F01" w14:textId="77777777" w:rsidR="005908E8" w:rsidRPr="00766602" w:rsidRDefault="005908E8" w:rsidP="00CE72D4">
            <w:pPr>
              <w:numPr>
                <w:ilvl w:val="0"/>
                <w:numId w:val="49"/>
              </w:numPr>
              <w:tabs>
                <w:tab w:val="clear" w:pos="720"/>
              </w:tabs>
              <w:ind w:left="458"/>
            </w:pPr>
            <w:r w:rsidRPr="00766602">
              <w:t>Mrożenie produktów – kiedy jest możliwe i w jakich warunkach</w:t>
            </w:r>
          </w:p>
          <w:p w14:paraId="078404D9" w14:textId="77777777" w:rsidR="005908E8" w:rsidRPr="00766602" w:rsidRDefault="005908E8" w:rsidP="00CE72D4">
            <w:pPr>
              <w:numPr>
                <w:ilvl w:val="0"/>
                <w:numId w:val="49"/>
              </w:numPr>
              <w:tabs>
                <w:tab w:val="clear" w:pos="720"/>
              </w:tabs>
              <w:ind w:left="458"/>
            </w:pPr>
            <w:r w:rsidRPr="00766602">
              <w:t>Przechowywanie żywności – zasady segregacji w chłodni i lodówkach</w:t>
            </w:r>
          </w:p>
          <w:p w14:paraId="6EBAB97E" w14:textId="77777777" w:rsidR="005908E8" w:rsidRPr="00766602" w:rsidRDefault="005908E8" w:rsidP="00CE72D4">
            <w:pPr>
              <w:numPr>
                <w:ilvl w:val="0"/>
                <w:numId w:val="49"/>
              </w:numPr>
              <w:tabs>
                <w:tab w:val="clear" w:pos="720"/>
              </w:tabs>
              <w:ind w:left="458"/>
            </w:pPr>
            <w:r w:rsidRPr="00766602">
              <w:t>Lokal gastronomiczny a świadczenie usług cateringowych – niezbędne pozwolenia</w:t>
            </w:r>
          </w:p>
          <w:p w14:paraId="0C6B0D9D" w14:textId="77777777" w:rsidR="005908E8" w:rsidRPr="00766602" w:rsidRDefault="005908E8" w:rsidP="00CE72D4">
            <w:pPr>
              <w:numPr>
                <w:ilvl w:val="0"/>
                <w:numId w:val="49"/>
              </w:numPr>
              <w:tabs>
                <w:tab w:val="clear" w:pos="720"/>
              </w:tabs>
              <w:ind w:left="458"/>
            </w:pPr>
            <w:r w:rsidRPr="00766602">
              <w:t>Praktyczne zarządzanie i prowadzenie dokumentacji GHP/GMP/HACCP</w:t>
            </w:r>
          </w:p>
          <w:p w14:paraId="01F5F6D0" w14:textId="77777777" w:rsidR="005908E8" w:rsidRPr="00766602" w:rsidRDefault="005908E8" w:rsidP="005908E8">
            <w:pPr>
              <w:rPr>
                <w:b/>
                <w:bCs/>
              </w:rPr>
            </w:pPr>
            <w:r w:rsidRPr="00766602">
              <w:rPr>
                <w:b/>
                <w:bCs/>
              </w:rPr>
              <w:t>DZIEŃ V</w:t>
            </w:r>
          </w:p>
          <w:p w14:paraId="540A3492" w14:textId="77777777" w:rsidR="005908E8" w:rsidRPr="00766602" w:rsidRDefault="005908E8" w:rsidP="00CE72D4">
            <w:pPr>
              <w:numPr>
                <w:ilvl w:val="0"/>
                <w:numId w:val="50"/>
              </w:numPr>
              <w:tabs>
                <w:tab w:val="clear" w:pos="720"/>
              </w:tabs>
              <w:ind w:left="458"/>
            </w:pPr>
            <w:r w:rsidRPr="00766602">
              <w:t>Analiza rentowności lokalu gastronomicznego</w:t>
            </w:r>
          </w:p>
          <w:p w14:paraId="268FA8EC" w14:textId="77777777" w:rsidR="005908E8" w:rsidRPr="00766602" w:rsidRDefault="005908E8" w:rsidP="00CE72D4">
            <w:pPr>
              <w:numPr>
                <w:ilvl w:val="0"/>
                <w:numId w:val="50"/>
              </w:numPr>
              <w:tabs>
                <w:tab w:val="clear" w:pos="720"/>
              </w:tabs>
              <w:ind w:left="458"/>
            </w:pPr>
            <w:r w:rsidRPr="00766602">
              <w:t xml:space="preserve">Kalkulacja surowca (Food </w:t>
            </w:r>
            <w:proofErr w:type="spellStart"/>
            <w:r w:rsidRPr="00766602">
              <w:t>Cost</w:t>
            </w:r>
            <w:proofErr w:type="spellEnd"/>
            <w:r w:rsidRPr="00766602">
              <w:t xml:space="preserve"> i </w:t>
            </w:r>
            <w:proofErr w:type="spellStart"/>
            <w:r w:rsidRPr="00766602">
              <w:t>Beverage</w:t>
            </w:r>
            <w:proofErr w:type="spellEnd"/>
            <w:r w:rsidRPr="00766602">
              <w:t xml:space="preserve"> </w:t>
            </w:r>
            <w:proofErr w:type="spellStart"/>
            <w:r w:rsidRPr="00766602">
              <w:t>Cost</w:t>
            </w:r>
            <w:proofErr w:type="spellEnd"/>
            <w:r w:rsidRPr="00766602">
              <w:t>) – teoretyczny i rzeczywisty</w:t>
            </w:r>
          </w:p>
          <w:p w14:paraId="70503515" w14:textId="77777777" w:rsidR="005908E8" w:rsidRPr="00766602" w:rsidRDefault="005908E8" w:rsidP="00CE72D4">
            <w:pPr>
              <w:numPr>
                <w:ilvl w:val="0"/>
                <w:numId w:val="50"/>
              </w:numPr>
              <w:tabs>
                <w:tab w:val="clear" w:pos="720"/>
              </w:tabs>
              <w:ind w:left="458"/>
            </w:pPr>
            <w:r w:rsidRPr="00766602">
              <w:t>Tworzenie prawidłowej receptury</w:t>
            </w:r>
          </w:p>
          <w:p w14:paraId="50114E2E" w14:textId="77777777" w:rsidR="005908E8" w:rsidRPr="00766602" w:rsidRDefault="005908E8" w:rsidP="00CE72D4">
            <w:pPr>
              <w:numPr>
                <w:ilvl w:val="0"/>
                <w:numId w:val="50"/>
              </w:numPr>
              <w:tabs>
                <w:tab w:val="clear" w:pos="720"/>
              </w:tabs>
              <w:ind w:left="458"/>
            </w:pPr>
            <w:r w:rsidRPr="00766602">
              <w:t>Kalkulacja kosztów personelu – analiza wyników</w:t>
            </w:r>
          </w:p>
          <w:p w14:paraId="42F115C0" w14:textId="77777777" w:rsidR="005908E8" w:rsidRPr="00766602" w:rsidRDefault="005908E8" w:rsidP="00CE72D4">
            <w:pPr>
              <w:numPr>
                <w:ilvl w:val="0"/>
                <w:numId w:val="50"/>
              </w:numPr>
              <w:tabs>
                <w:tab w:val="clear" w:pos="720"/>
              </w:tabs>
              <w:ind w:left="458"/>
            </w:pPr>
            <w:r w:rsidRPr="00766602">
              <w:t>Określenie kosztów operacyjnych</w:t>
            </w:r>
          </w:p>
          <w:p w14:paraId="35DC34D4" w14:textId="77777777" w:rsidR="005908E8" w:rsidRPr="00766602" w:rsidRDefault="005908E8" w:rsidP="00CE72D4">
            <w:pPr>
              <w:numPr>
                <w:ilvl w:val="0"/>
                <w:numId w:val="50"/>
              </w:numPr>
              <w:tabs>
                <w:tab w:val="clear" w:pos="720"/>
              </w:tabs>
              <w:ind w:left="458"/>
            </w:pPr>
            <w:r w:rsidRPr="00766602">
              <w:t xml:space="preserve">Food </w:t>
            </w:r>
            <w:proofErr w:type="spellStart"/>
            <w:r w:rsidRPr="00766602">
              <w:t>Cost</w:t>
            </w:r>
            <w:proofErr w:type="spellEnd"/>
            <w:r w:rsidRPr="00766602">
              <w:t xml:space="preserve"> – kalkulacja, analiza wyników, zastosowanie</w:t>
            </w:r>
          </w:p>
          <w:p w14:paraId="5BE366D5" w14:textId="77777777" w:rsidR="005908E8" w:rsidRPr="00766602" w:rsidRDefault="005908E8" w:rsidP="00CE72D4">
            <w:pPr>
              <w:numPr>
                <w:ilvl w:val="0"/>
                <w:numId w:val="50"/>
              </w:numPr>
              <w:tabs>
                <w:tab w:val="clear" w:pos="720"/>
              </w:tabs>
              <w:ind w:left="458"/>
            </w:pPr>
            <w:r w:rsidRPr="00766602">
              <w:t>Czynniki zaburzające rzeczywisty koszt surowców</w:t>
            </w:r>
          </w:p>
          <w:p w14:paraId="3DECCD99" w14:textId="77777777" w:rsidR="005908E8" w:rsidRPr="00766602" w:rsidRDefault="005908E8" w:rsidP="00CE72D4">
            <w:pPr>
              <w:numPr>
                <w:ilvl w:val="0"/>
                <w:numId w:val="50"/>
              </w:numPr>
              <w:tabs>
                <w:tab w:val="clear" w:pos="720"/>
              </w:tabs>
              <w:ind w:left="458"/>
            </w:pPr>
            <w:r w:rsidRPr="00766602">
              <w:t>Zasady prawidłowej inwentaryzacji</w:t>
            </w:r>
          </w:p>
          <w:p w14:paraId="409846B7" w14:textId="77777777" w:rsidR="005908E8" w:rsidRPr="00766602" w:rsidRDefault="005908E8" w:rsidP="00CE72D4">
            <w:pPr>
              <w:numPr>
                <w:ilvl w:val="0"/>
                <w:numId w:val="50"/>
              </w:numPr>
              <w:tabs>
                <w:tab w:val="clear" w:pos="720"/>
              </w:tabs>
              <w:ind w:left="458"/>
            </w:pPr>
            <w:r w:rsidRPr="00766602">
              <w:t>Receptura a straty w produkcji</w:t>
            </w:r>
          </w:p>
          <w:p w14:paraId="2CDDB60B" w14:textId="77777777" w:rsidR="005908E8" w:rsidRPr="00766602" w:rsidRDefault="005908E8" w:rsidP="00CE72D4">
            <w:pPr>
              <w:numPr>
                <w:ilvl w:val="0"/>
                <w:numId w:val="50"/>
              </w:numPr>
              <w:tabs>
                <w:tab w:val="clear" w:pos="720"/>
              </w:tabs>
              <w:ind w:left="458"/>
            </w:pPr>
            <w:r w:rsidRPr="00766602">
              <w:t>Identyfikacja i przeciwdziałanie stratom – elementy wpływające na koszty surowca</w:t>
            </w:r>
          </w:p>
          <w:p w14:paraId="509D9C7C" w14:textId="77777777" w:rsidR="005908E8" w:rsidRDefault="005908E8" w:rsidP="00CE72D4">
            <w:pPr>
              <w:numPr>
                <w:ilvl w:val="0"/>
                <w:numId w:val="50"/>
              </w:numPr>
              <w:tabs>
                <w:tab w:val="clear" w:pos="720"/>
              </w:tabs>
              <w:ind w:left="458"/>
            </w:pPr>
            <w:r w:rsidRPr="00766602">
              <w:t>Kontrola kosztów pracowniczych – motywowanie do oszczędności</w:t>
            </w:r>
          </w:p>
          <w:p w14:paraId="7C8B7BEB" w14:textId="616216D7" w:rsidR="005908E8" w:rsidRPr="00942D68" w:rsidRDefault="00DB03EB" w:rsidP="00CE72D4">
            <w:pPr>
              <w:numPr>
                <w:ilvl w:val="0"/>
                <w:numId w:val="50"/>
              </w:numPr>
              <w:tabs>
                <w:tab w:val="clear" w:pos="720"/>
              </w:tabs>
              <w:ind w:left="458"/>
            </w:pPr>
            <w:r w:rsidRPr="00766602">
              <w:t>Zarządzanie sprzedażą wpływające na zysk firmy</w:t>
            </w:r>
          </w:p>
        </w:tc>
      </w:tr>
      <w:tr w:rsidR="00C443CF" w14:paraId="5DE47431" w14:textId="77777777" w:rsidTr="00F53B47">
        <w:tc>
          <w:tcPr>
            <w:tcW w:w="562" w:type="dxa"/>
          </w:tcPr>
          <w:p w14:paraId="30A71394" w14:textId="204A5DCF" w:rsidR="00C443CF" w:rsidRDefault="00C443CF" w:rsidP="005908E8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694" w:type="dxa"/>
          </w:tcPr>
          <w:p w14:paraId="14A6E338" w14:textId="22F4ECA2" w:rsidR="00C443CF" w:rsidRPr="0032217A" w:rsidRDefault="00C443CF" w:rsidP="005908E8">
            <w:pPr>
              <w:rPr>
                <w:b/>
                <w:bCs/>
              </w:rPr>
            </w:pPr>
            <w:r w:rsidRPr="00FE7BF2">
              <w:rPr>
                <w:b/>
                <w:bCs/>
              </w:rPr>
              <w:t>Kurs sushi I stopnia</w:t>
            </w:r>
            <w:r w:rsidR="005A6737">
              <w:rPr>
                <w:b/>
                <w:bCs/>
              </w:rPr>
              <w:t xml:space="preserve"> </w:t>
            </w:r>
            <w:r w:rsidR="00F727C3" w:rsidRPr="00413F91">
              <w:rPr>
                <w:b/>
                <w:bCs/>
              </w:rPr>
              <w:t>(N)</w:t>
            </w:r>
          </w:p>
        </w:tc>
        <w:tc>
          <w:tcPr>
            <w:tcW w:w="12768" w:type="dxa"/>
          </w:tcPr>
          <w:p w14:paraId="3C4163D5" w14:textId="77777777" w:rsidR="00C443CF" w:rsidRPr="00BF0B61" w:rsidRDefault="00C443CF" w:rsidP="00C443CF">
            <w:r w:rsidRPr="00BF0B61">
              <w:t>Liczba osób objętych wsparciem: 6</w:t>
            </w:r>
          </w:p>
          <w:p w14:paraId="339FC86F" w14:textId="77777777" w:rsidR="00C443CF" w:rsidRPr="00BF0B61" w:rsidRDefault="00C443CF" w:rsidP="00C443CF">
            <w:r w:rsidRPr="00BF0B61">
              <w:t>Liczba godzin dydaktycznych/zegarowych szkolenia: 4 h</w:t>
            </w:r>
          </w:p>
          <w:p w14:paraId="13D90CF0" w14:textId="77777777" w:rsidR="00C443CF" w:rsidRPr="00BF0B61" w:rsidRDefault="00C443CF" w:rsidP="00C443CF">
            <w:r w:rsidRPr="00BF0B61">
              <w:t xml:space="preserve">Typ szkolenia: zewnętrzne </w:t>
            </w:r>
          </w:p>
          <w:p w14:paraId="08D21906" w14:textId="77777777" w:rsidR="00C443CF" w:rsidRPr="00BF0B61" w:rsidRDefault="00C443CF" w:rsidP="00C443CF">
            <w:r w:rsidRPr="00BF0B61">
              <w:t xml:space="preserve">Egzamin: wewnętrzny </w:t>
            </w:r>
          </w:p>
          <w:p w14:paraId="7F16B9BE" w14:textId="77777777" w:rsidR="00C443CF" w:rsidRPr="00BF0B61" w:rsidRDefault="00C443CF" w:rsidP="00C443CF">
            <w:r w:rsidRPr="00BF0B61">
              <w:t>Przybliżony termin świadczenia wsparcia: marzec 2026 r. – marzec 2027 r.</w:t>
            </w:r>
          </w:p>
          <w:p w14:paraId="25E0A191" w14:textId="77777777" w:rsidR="00C443CF" w:rsidRPr="00BF0B61" w:rsidRDefault="00C443CF" w:rsidP="00C443CF">
            <w:r w:rsidRPr="00BF0B61">
              <w:t>Materiały szkoleniowe: w formie drukowanej, wpięte w skoroszyt, po 1 egzemplarzu dla każdej osoby objętej projektem</w:t>
            </w:r>
          </w:p>
          <w:p w14:paraId="35A2EEC0" w14:textId="77777777" w:rsidR="00C443CF" w:rsidRPr="00BF0B61" w:rsidRDefault="00C443CF" w:rsidP="00C443CF">
            <w:r w:rsidRPr="00BF0B61">
              <w:t>Kadra: prowadzący szkolenie - min. 2 letnie doświadczenie zaw. w dziedzinie, znajomość tematyki szkolenia</w:t>
            </w:r>
          </w:p>
          <w:p w14:paraId="46AE02A2" w14:textId="77777777" w:rsidR="00C443CF" w:rsidRPr="00BF0B61" w:rsidRDefault="00C443CF" w:rsidP="00C443CF">
            <w:pPr>
              <w:rPr>
                <w:b/>
                <w:bCs/>
              </w:rPr>
            </w:pPr>
            <w:r w:rsidRPr="00BF0B61">
              <w:rPr>
                <w:b/>
                <w:bCs/>
              </w:rPr>
              <w:t>Oczekiwane efekty szkolenia:</w:t>
            </w:r>
          </w:p>
          <w:p w14:paraId="1CA7D440" w14:textId="77777777" w:rsidR="00C443CF" w:rsidRDefault="00C443CF" w:rsidP="00C443CF">
            <w:r w:rsidRPr="00BF0B61">
              <w:t xml:space="preserve">Uczestnik </w:t>
            </w:r>
          </w:p>
          <w:p w14:paraId="6D865518" w14:textId="77777777" w:rsidR="00C443CF" w:rsidRDefault="00C443CF" w:rsidP="00C443CF">
            <w:pPr>
              <w:pStyle w:val="Akapitzlist"/>
              <w:numPr>
                <w:ilvl w:val="0"/>
                <w:numId w:val="35"/>
              </w:numPr>
              <w:ind w:left="455"/>
            </w:pPr>
            <w:r w:rsidRPr="00BF0B61">
              <w:t>poznaj</w:t>
            </w:r>
            <w:r>
              <w:t>e</w:t>
            </w:r>
            <w:r w:rsidRPr="00BF0B61">
              <w:t xml:space="preserve"> historię sushi, umiejętność przyrządzania jego różnych form, różnych stylów</w:t>
            </w:r>
          </w:p>
          <w:p w14:paraId="557B5C40" w14:textId="77777777" w:rsidR="00C443CF" w:rsidRPr="00BF0B61" w:rsidRDefault="00C443CF" w:rsidP="00C443CF">
            <w:pPr>
              <w:pStyle w:val="Akapitzlist"/>
              <w:numPr>
                <w:ilvl w:val="0"/>
                <w:numId w:val="35"/>
              </w:numPr>
              <w:ind w:left="455"/>
            </w:pPr>
            <w:r w:rsidRPr="00BF0B61">
              <w:t>wie</w:t>
            </w:r>
            <w:r>
              <w:t>,</w:t>
            </w:r>
            <w:r w:rsidRPr="00BF0B61">
              <w:t xml:space="preserve"> jak rozpoznać dobre składniki i jak je wybrać, gdzie i w jakiej cenie kupić itp.</w:t>
            </w:r>
          </w:p>
          <w:p w14:paraId="788ED7B1" w14:textId="77777777" w:rsidR="00C443CF" w:rsidRPr="00BF0B61" w:rsidRDefault="00C443CF" w:rsidP="00C443CF">
            <w:pPr>
              <w:rPr>
                <w:b/>
                <w:bCs/>
              </w:rPr>
            </w:pPr>
            <w:r w:rsidRPr="00BF0B61">
              <w:rPr>
                <w:b/>
                <w:bCs/>
              </w:rPr>
              <w:t>Ramowy program szkolenia:</w:t>
            </w:r>
          </w:p>
          <w:p w14:paraId="1AF59657" w14:textId="77777777" w:rsidR="00C443CF" w:rsidRPr="00BF0B61" w:rsidRDefault="00C443CF" w:rsidP="00C443CF">
            <w:r w:rsidRPr="004B0DC1">
              <w:t>pokaz multimedialny</w:t>
            </w:r>
          </w:p>
          <w:p w14:paraId="5A9556F4" w14:textId="77777777" w:rsidR="00C443CF" w:rsidRPr="00BF0B61" w:rsidRDefault="00C443CF" w:rsidP="00C443CF">
            <w:pPr>
              <w:numPr>
                <w:ilvl w:val="0"/>
                <w:numId w:val="36"/>
              </w:numPr>
              <w:tabs>
                <w:tab w:val="clear" w:pos="720"/>
              </w:tabs>
              <w:ind w:left="455"/>
            </w:pPr>
            <w:r w:rsidRPr="00BF0B61">
              <w:t>Wprowadzenie - specyfika kuchni japońskiej, porównanie do innych kuchni wschodnich, zasady japońskiej sztuki kulinarnej;</w:t>
            </w:r>
          </w:p>
          <w:p w14:paraId="2E35B631" w14:textId="77777777" w:rsidR="00C443CF" w:rsidRPr="00BF0B61" w:rsidRDefault="00C443CF" w:rsidP="00C443CF">
            <w:pPr>
              <w:numPr>
                <w:ilvl w:val="0"/>
                <w:numId w:val="36"/>
              </w:numPr>
              <w:tabs>
                <w:tab w:val="clear" w:pos="720"/>
              </w:tabs>
              <w:ind w:left="455"/>
            </w:pPr>
            <w:r w:rsidRPr="00BF0B61">
              <w:t>Historia sushi i sushi dziś;</w:t>
            </w:r>
          </w:p>
          <w:p w14:paraId="5D9B50B0" w14:textId="77777777" w:rsidR="00C443CF" w:rsidRDefault="00C443CF" w:rsidP="00C443CF">
            <w:pPr>
              <w:numPr>
                <w:ilvl w:val="0"/>
                <w:numId w:val="36"/>
              </w:numPr>
              <w:tabs>
                <w:tab w:val="clear" w:pos="720"/>
              </w:tabs>
              <w:ind w:left="455"/>
            </w:pPr>
            <w:r w:rsidRPr="00BF0B61">
              <w:t xml:space="preserve">Surowce - dokładne omówienie z uwzględnieniem lokalnych zamienników (w tym: ryby, owoce morza, ryż, ocet ryżowy, wodorosty, warzywa, sos sojowy, wasabi, imbir </w:t>
            </w:r>
            <w:proofErr w:type="spellStart"/>
            <w:r w:rsidRPr="00BF0B61">
              <w:t>itd</w:t>
            </w:r>
            <w:proofErr w:type="spellEnd"/>
            <w:r w:rsidRPr="00BF0B61">
              <w:t>).</w:t>
            </w:r>
          </w:p>
          <w:p w14:paraId="2C1B57A6" w14:textId="77777777" w:rsidR="00C443CF" w:rsidRPr="00BF0B61" w:rsidRDefault="00C443CF" w:rsidP="00C443CF">
            <w:r w:rsidRPr="00BF0B61">
              <w:t>ćwiczenia praktyczne</w:t>
            </w:r>
          </w:p>
          <w:p w14:paraId="2FFE3F1E" w14:textId="77777777" w:rsidR="00C443CF" w:rsidRPr="00BF0B61" w:rsidRDefault="00C443CF" w:rsidP="00C443CF">
            <w:pPr>
              <w:numPr>
                <w:ilvl w:val="0"/>
                <w:numId w:val="37"/>
              </w:numPr>
              <w:tabs>
                <w:tab w:val="clear" w:pos="720"/>
              </w:tabs>
              <w:ind w:left="455"/>
            </w:pPr>
            <w:r w:rsidRPr="00BF0B61">
              <w:t>Przygotowanie surowców (sprawianie i krojenie ryb i owoców morza, krojenie warzyw);</w:t>
            </w:r>
          </w:p>
          <w:p w14:paraId="47C82423" w14:textId="77777777" w:rsidR="00C443CF" w:rsidRPr="00BF0B61" w:rsidRDefault="00C443CF" w:rsidP="00C443CF">
            <w:pPr>
              <w:numPr>
                <w:ilvl w:val="0"/>
                <w:numId w:val="37"/>
              </w:numPr>
              <w:tabs>
                <w:tab w:val="clear" w:pos="720"/>
              </w:tabs>
              <w:ind w:left="455"/>
            </w:pPr>
            <w:r w:rsidRPr="00BF0B61">
              <w:t xml:space="preserve">Przygotowanie składników przetworzonych (gotowanie ryżu, sporządzenie zaprawy, zaprawianie ryżu, smażenie omleta </w:t>
            </w:r>
            <w:proofErr w:type="spellStart"/>
            <w:r w:rsidRPr="00BF0B61">
              <w:t>tamago</w:t>
            </w:r>
            <w:proofErr w:type="spellEnd"/>
            <w:r w:rsidRPr="00BF0B61">
              <w:t>);</w:t>
            </w:r>
          </w:p>
          <w:p w14:paraId="641F1C11" w14:textId="77777777" w:rsidR="00C443CF" w:rsidRPr="00BF0B61" w:rsidRDefault="00C443CF" w:rsidP="00C443CF">
            <w:pPr>
              <w:numPr>
                <w:ilvl w:val="0"/>
                <w:numId w:val="37"/>
              </w:numPr>
              <w:tabs>
                <w:tab w:val="clear" w:pos="720"/>
              </w:tabs>
              <w:ind w:left="455"/>
            </w:pPr>
            <w:r w:rsidRPr="00BF0B61">
              <w:t xml:space="preserve">Pokaz przygotowywania sushi: </w:t>
            </w:r>
            <w:proofErr w:type="spellStart"/>
            <w:r w:rsidRPr="00BF0B61">
              <w:t>nigiri</w:t>
            </w:r>
            <w:proofErr w:type="spellEnd"/>
            <w:r w:rsidRPr="00BF0B61">
              <w:t xml:space="preserve">, </w:t>
            </w:r>
            <w:proofErr w:type="spellStart"/>
            <w:r w:rsidRPr="00BF0B61">
              <w:t>hosomaki</w:t>
            </w:r>
            <w:proofErr w:type="spellEnd"/>
            <w:r w:rsidRPr="00BF0B61">
              <w:t xml:space="preserve">, </w:t>
            </w:r>
            <w:proofErr w:type="spellStart"/>
            <w:r w:rsidRPr="00BF0B61">
              <w:t>futomaki</w:t>
            </w:r>
            <w:proofErr w:type="spellEnd"/>
            <w:r w:rsidRPr="00BF0B61">
              <w:t xml:space="preserve">, </w:t>
            </w:r>
            <w:proofErr w:type="spellStart"/>
            <w:r w:rsidRPr="00BF0B61">
              <w:t>uramaki</w:t>
            </w:r>
            <w:proofErr w:type="spellEnd"/>
            <w:r w:rsidRPr="00BF0B61">
              <w:t xml:space="preserve">, </w:t>
            </w:r>
            <w:proofErr w:type="spellStart"/>
            <w:r w:rsidRPr="00BF0B61">
              <w:t>chirasi</w:t>
            </w:r>
            <w:proofErr w:type="spellEnd"/>
            <w:r w:rsidRPr="00BF0B61">
              <w:t>;</w:t>
            </w:r>
          </w:p>
          <w:p w14:paraId="1884B1B6" w14:textId="77777777" w:rsidR="00C443CF" w:rsidRPr="00BF0B61" w:rsidRDefault="00C443CF" w:rsidP="00C443CF">
            <w:pPr>
              <w:numPr>
                <w:ilvl w:val="0"/>
                <w:numId w:val="37"/>
              </w:numPr>
              <w:tabs>
                <w:tab w:val="clear" w:pos="720"/>
              </w:tabs>
              <w:ind w:left="455"/>
            </w:pPr>
            <w:r w:rsidRPr="00BF0B61">
              <w:t>Trening uczestników, samodzielne przygotowanie poszczególnych form;</w:t>
            </w:r>
          </w:p>
          <w:p w14:paraId="35A25E6C" w14:textId="77777777" w:rsidR="00C443CF" w:rsidRPr="00BF0B61" w:rsidRDefault="00C443CF" w:rsidP="00C443CF">
            <w:pPr>
              <w:numPr>
                <w:ilvl w:val="0"/>
                <w:numId w:val="37"/>
              </w:numPr>
              <w:tabs>
                <w:tab w:val="clear" w:pos="720"/>
              </w:tabs>
              <w:ind w:left="455"/>
            </w:pPr>
            <w:r w:rsidRPr="00BF0B61">
              <w:t>Komponowanie zestawów sushi;</w:t>
            </w:r>
          </w:p>
          <w:p w14:paraId="310D1DC4" w14:textId="77777777" w:rsidR="00C443CF" w:rsidRDefault="00C443CF" w:rsidP="00C443CF">
            <w:pPr>
              <w:numPr>
                <w:ilvl w:val="0"/>
                <w:numId w:val="37"/>
              </w:numPr>
              <w:tabs>
                <w:tab w:val="clear" w:pos="720"/>
              </w:tabs>
              <w:ind w:left="455"/>
            </w:pPr>
            <w:r w:rsidRPr="00BF0B61">
              <w:t>Dobre maniery przy japońskim stole;</w:t>
            </w:r>
          </w:p>
          <w:p w14:paraId="616795A3" w14:textId="2BC5C8C2" w:rsidR="00C443CF" w:rsidRPr="00766602" w:rsidRDefault="00162627" w:rsidP="00162627">
            <w:pPr>
              <w:numPr>
                <w:ilvl w:val="0"/>
                <w:numId w:val="37"/>
              </w:numPr>
              <w:tabs>
                <w:tab w:val="clear" w:pos="720"/>
              </w:tabs>
              <w:ind w:left="455"/>
            </w:pPr>
            <w:r w:rsidRPr="00BF0B61">
              <w:t>Degustacja</w:t>
            </w:r>
            <w:r>
              <w:t>.</w:t>
            </w:r>
          </w:p>
        </w:tc>
      </w:tr>
      <w:tr w:rsidR="00134233" w14:paraId="2A8269CF" w14:textId="77777777" w:rsidTr="00F53B47">
        <w:tc>
          <w:tcPr>
            <w:tcW w:w="562" w:type="dxa"/>
          </w:tcPr>
          <w:p w14:paraId="060F78F0" w14:textId="7C01C54D" w:rsidR="00134233" w:rsidRDefault="00134233" w:rsidP="005908E8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694" w:type="dxa"/>
          </w:tcPr>
          <w:p w14:paraId="1A9F4CA2" w14:textId="7DAD63A6" w:rsidR="00134233" w:rsidRPr="00FE7BF2" w:rsidRDefault="00134233" w:rsidP="005908E8">
            <w:pPr>
              <w:rPr>
                <w:b/>
                <w:bCs/>
              </w:rPr>
            </w:pPr>
            <w:r w:rsidRPr="00FE7BF2">
              <w:rPr>
                <w:b/>
                <w:bCs/>
              </w:rPr>
              <w:t xml:space="preserve">Kurs kucharski I </w:t>
            </w:r>
            <w:proofErr w:type="spellStart"/>
            <w:r w:rsidRPr="00FE7BF2">
              <w:rPr>
                <w:b/>
                <w:bCs/>
              </w:rPr>
              <w:t>i</w:t>
            </w:r>
            <w:proofErr w:type="spellEnd"/>
            <w:r w:rsidRPr="00FE7BF2">
              <w:rPr>
                <w:b/>
                <w:bCs/>
              </w:rPr>
              <w:t xml:space="preserve"> II stopnia</w:t>
            </w:r>
            <w:r w:rsidR="005A6737">
              <w:rPr>
                <w:b/>
                <w:bCs/>
              </w:rPr>
              <w:t xml:space="preserve"> </w:t>
            </w:r>
            <w:r w:rsidR="00F727C3" w:rsidRPr="00413F91">
              <w:rPr>
                <w:b/>
                <w:bCs/>
              </w:rPr>
              <w:t>(N)</w:t>
            </w:r>
          </w:p>
        </w:tc>
        <w:tc>
          <w:tcPr>
            <w:tcW w:w="12768" w:type="dxa"/>
          </w:tcPr>
          <w:p w14:paraId="3CCF3DA3" w14:textId="77777777" w:rsidR="00134233" w:rsidRPr="00926A1A" w:rsidRDefault="00134233" w:rsidP="00134233">
            <w:r w:rsidRPr="00926A1A">
              <w:t>Liczba osób objętych wsparciem: 4</w:t>
            </w:r>
          </w:p>
          <w:p w14:paraId="757C70F3" w14:textId="77777777" w:rsidR="00134233" w:rsidRPr="00926A1A" w:rsidRDefault="00134233" w:rsidP="00134233">
            <w:r w:rsidRPr="00926A1A">
              <w:t>Liczba godzin dydaktycznych/zegarowych szkolenia: 140 h</w:t>
            </w:r>
          </w:p>
          <w:p w14:paraId="42061935" w14:textId="77777777" w:rsidR="00134233" w:rsidRPr="00926A1A" w:rsidRDefault="00134233" w:rsidP="00134233">
            <w:r w:rsidRPr="00926A1A">
              <w:t xml:space="preserve">Typ szkolenia: zewnętrzne </w:t>
            </w:r>
          </w:p>
          <w:p w14:paraId="7F01D4B3" w14:textId="77777777" w:rsidR="00134233" w:rsidRPr="00926A1A" w:rsidRDefault="00134233" w:rsidP="00134233">
            <w:r w:rsidRPr="00926A1A">
              <w:t xml:space="preserve">Egzamin: wewnętrzny </w:t>
            </w:r>
          </w:p>
          <w:p w14:paraId="0449DE0D" w14:textId="77777777" w:rsidR="00134233" w:rsidRPr="00926A1A" w:rsidRDefault="00134233" w:rsidP="00134233">
            <w:r w:rsidRPr="00926A1A">
              <w:t>Przybliżony termin świadczenia wsparcia: marzec 2026 r. – marzec 2027 r.</w:t>
            </w:r>
          </w:p>
          <w:p w14:paraId="20D8587D" w14:textId="77777777" w:rsidR="00134233" w:rsidRPr="00926A1A" w:rsidRDefault="00134233" w:rsidP="00134233">
            <w:r w:rsidRPr="00926A1A">
              <w:t>Materiały szkoleniowe: w formie drukowanej, wpięte w skoroszyt, po 1 egzemplarzu dla każdej osoby objętej projektem</w:t>
            </w:r>
          </w:p>
          <w:p w14:paraId="26C77CFE" w14:textId="77777777" w:rsidR="00134233" w:rsidRPr="00926A1A" w:rsidRDefault="00134233" w:rsidP="00134233">
            <w:r w:rsidRPr="00926A1A">
              <w:t>Kadra: prowadzący szkolenie - min. 2 letnie doświadczenie zaw. w dziedzinie, znajomość tematyki szkolenia</w:t>
            </w:r>
          </w:p>
          <w:p w14:paraId="4E12DDFC" w14:textId="77777777" w:rsidR="00134233" w:rsidRPr="00926A1A" w:rsidRDefault="00134233" w:rsidP="00134233">
            <w:pPr>
              <w:rPr>
                <w:b/>
                <w:bCs/>
              </w:rPr>
            </w:pPr>
            <w:r w:rsidRPr="00926A1A">
              <w:rPr>
                <w:b/>
                <w:bCs/>
              </w:rPr>
              <w:t xml:space="preserve">Oczekiwane efekty szkolenia: </w:t>
            </w:r>
          </w:p>
          <w:p w14:paraId="44DAF1DA" w14:textId="77777777" w:rsidR="00134233" w:rsidRDefault="00134233" w:rsidP="00134233">
            <w:r w:rsidRPr="00926A1A">
              <w:t xml:space="preserve">Uczestnik </w:t>
            </w:r>
          </w:p>
          <w:p w14:paraId="1E7D01DA" w14:textId="77777777" w:rsidR="00134233" w:rsidRDefault="00134233" w:rsidP="00134233">
            <w:pPr>
              <w:pStyle w:val="Akapitzlist"/>
              <w:numPr>
                <w:ilvl w:val="0"/>
                <w:numId w:val="38"/>
              </w:numPr>
              <w:tabs>
                <w:tab w:val="clear" w:pos="720"/>
              </w:tabs>
              <w:ind w:left="455"/>
            </w:pPr>
            <w:r w:rsidRPr="00926A1A">
              <w:t>pozna czym jest HACCP, jak wyliczać koszty, identyfikować zagrożenia</w:t>
            </w:r>
          </w:p>
          <w:p w14:paraId="3CBCD0E0" w14:textId="77777777" w:rsidR="00134233" w:rsidRDefault="00134233" w:rsidP="00134233">
            <w:pPr>
              <w:pStyle w:val="Akapitzlist"/>
              <w:numPr>
                <w:ilvl w:val="0"/>
                <w:numId w:val="38"/>
              </w:numPr>
              <w:tabs>
                <w:tab w:val="clear" w:pos="720"/>
              </w:tabs>
              <w:ind w:left="455"/>
            </w:pPr>
            <w:r>
              <w:t>po</w:t>
            </w:r>
            <w:r w:rsidRPr="00926A1A">
              <w:t>zna nowoczesn</w:t>
            </w:r>
            <w:r>
              <w:t>e</w:t>
            </w:r>
            <w:r w:rsidRPr="00926A1A">
              <w:t xml:space="preserve"> metod</w:t>
            </w:r>
            <w:r>
              <w:t>y</w:t>
            </w:r>
            <w:r w:rsidRPr="00926A1A">
              <w:t xml:space="preserve"> </w:t>
            </w:r>
            <w:r>
              <w:t xml:space="preserve">oraz </w:t>
            </w:r>
            <w:r w:rsidRPr="00926A1A">
              <w:t>techniki krojenia, przygotowania, dekorowania oraz serowania dań</w:t>
            </w:r>
          </w:p>
          <w:p w14:paraId="32A6028F" w14:textId="77777777" w:rsidR="00134233" w:rsidRPr="00926A1A" w:rsidRDefault="00134233" w:rsidP="00134233">
            <w:pPr>
              <w:pStyle w:val="Akapitzlist"/>
              <w:numPr>
                <w:ilvl w:val="0"/>
                <w:numId w:val="38"/>
              </w:numPr>
              <w:tabs>
                <w:tab w:val="clear" w:pos="720"/>
              </w:tabs>
              <w:ind w:left="455"/>
            </w:pPr>
            <w:r w:rsidRPr="00926A1A">
              <w:t>po zakończeniu szkolenia</w:t>
            </w:r>
            <w:r>
              <w:t xml:space="preserve"> z</w:t>
            </w:r>
            <w:r w:rsidRPr="00926A1A">
              <w:t>dobędzie certyfikat i dyplom MEN</w:t>
            </w:r>
          </w:p>
          <w:p w14:paraId="25BCF1FB" w14:textId="77777777" w:rsidR="00134233" w:rsidRPr="00926A1A" w:rsidRDefault="00134233" w:rsidP="00134233">
            <w:pPr>
              <w:rPr>
                <w:b/>
                <w:bCs/>
              </w:rPr>
            </w:pPr>
            <w:r w:rsidRPr="00926A1A">
              <w:rPr>
                <w:b/>
                <w:bCs/>
              </w:rPr>
              <w:t>Ramowy program szkolenia:</w:t>
            </w:r>
          </w:p>
          <w:p w14:paraId="5C9BEF57" w14:textId="77777777" w:rsidR="00134233" w:rsidRPr="002D6B97" w:rsidRDefault="00134233" w:rsidP="00134233">
            <w:r w:rsidRPr="002D6B97">
              <w:rPr>
                <w:b/>
                <w:bCs/>
                <w:u w:val="single"/>
              </w:rPr>
              <w:t>KURS KUCHARSKI I STOPNIA</w:t>
            </w:r>
            <w:r w:rsidRPr="002D6B97">
              <w:rPr>
                <w:u w:val="single"/>
              </w:rPr>
              <w:t xml:space="preserve"> – 70 h </w:t>
            </w:r>
          </w:p>
          <w:p w14:paraId="6539CF8B" w14:textId="77777777" w:rsidR="00134233" w:rsidRPr="002D6B97" w:rsidRDefault="00134233" w:rsidP="00134233">
            <w:r w:rsidRPr="002D6B97">
              <w:t>Część teoretyczna</w:t>
            </w:r>
          </w:p>
          <w:p w14:paraId="75DBF9C2" w14:textId="77777777" w:rsidR="00134233" w:rsidRPr="002D6B97" w:rsidRDefault="00134233" w:rsidP="00134233">
            <w:pPr>
              <w:pStyle w:val="Akapitzlist"/>
              <w:numPr>
                <w:ilvl w:val="0"/>
                <w:numId w:val="39"/>
              </w:numPr>
              <w:tabs>
                <w:tab w:val="clear" w:pos="720"/>
              </w:tabs>
              <w:ind w:left="455"/>
            </w:pPr>
            <w:r w:rsidRPr="002D6B97">
              <w:t>Wprowadzenie w zagadnienia związane z gastronomią: (teoria)</w:t>
            </w:r>
          </w:p>
          <w:p w14:paraId="130987C2" w14:textId="77777777" w:rsidR="00134233" w:rsidRPr="002D6B97" w:rsidRDefault="00134233" w:rsidP="00134233">
            <w:pPr>
              <w:ind w:left="455"/>
            </w:pPr>
            <w:r>
              <w:t xml:space="preserve">- </w:t>
            </w:r>
            <w:r w:rsidRPr="002D6B97">
              <w:t>rodzaje zakładów gastronomicznych i sposoby zarządzania:</w:t>
            </w:r>
          </w:p>
          <w:p w14:paraId="6FA9CFC0" w14:textId="77777777" w:rsidR="00134233" w:rsidRPr="002D6B97" w:rsidRDefault="00134233" w:rsidP="00134233">
            <w:pPr>
              <w:ind w:left="455"/>
            </w:pPr>
            <w:r>
              <w:t xml:space="preserve">- </w:t>
            </w:r>
            <w:r w:rsidRPr="002D6B97">
              <w:t>schemat odpowiedzialności pracy poszczególnych  pracowników</w:t>
            </w:r>
          </w:p>
          <w:p w14:paraId="6093F461" w14:textId="77777777" w:rsidR="00134233" w:rsidRPr="002D6B97" w:rsidRDefault="00134233" w:rsidP="00134233">
            <w:pPr>
              <w:ind w:left="455"/>
            </w:pPr>
            <w:r w:rsidRPr="00FE48DD">
              <w:t xml:space="preserve">- </w:t>
            </w:r>
            <w:r w:rsidRPr="002D6B97">
              <w:t>kalkulacje – wyliczenie kosztów – FOOD COST</w:t>
            </w:r>
          </w:p>
          <w:p w14:paraId="2713225A" w14:textId="77777777" w:rsidR="00134233" w:rsidRPr="002D6B97" w:rsidRDefault="00134233" w:rsidP="00134233">
            <w:pPr>
              <w:pStyle w:val="Akapitzlist"/>
              <w:numPr>
                <w:ilvl w:val="0"/>
                <w:numId w:val="39"/>
              </w:numPr>
              <w:tabs>
                <w:tab w:val="clear" w:pos="720"/>
              </w:tabs>
              <w:ind w:left="455"/>
            </w:pPr>
            <w:r w:rsidRPr="002D6B97">
              <w:t>Wymogi systemu HACCP w gastronomii: (teoria)</w:t>
            </w:r>
          </w:p>
          <w:p w14:paraId="2419ACDD" w14:textId="77777777" w:rsidR="00134233" w:rsidRPr="002D6B97" w:rsidRDefault="00134233" w:rsidP="00134233">
            <w:pPr>
              <w:ind w:left="455"/>
            </w:pPr>
            <w:r>
              <w:t xml:space="preserve">- </w:t>
            </w:r>
            <w:r w:rsidRPr="002D6B97">
              <w:t>Podstawy prawne</w:t>
            </w:r>
          </w:p>
          <w:p w14:paraId="08096FC8" w14:textId="77777777" w:rsidR="00134233" w:rsidRPr="002D6B97" w:rsidRDefault="00134233" w:rsidP="00134233">
            <w:pPr>
              <w:ind w:left="455"/>
            </w:pPr>
            <w:r>
              <w:t xml:space="preserve">- </w:t>
            </w:r>
            <w:r w:rsidRPr="002D6B97">
              <w:t>HACCP- omówienie zasad funkcjonowania systemu</w:t>
            </w:r>
            <w:r>
              <w:t xml:space="preserve">: </w:t>
            </w:r>
            <w:r w:rsidRPr="002D6B97">
              <w:t>identyfikacja zagrożeń</w:t>
            </w:r>
            <w:r>
              <w:t xml:space="preserve">, </w:t>
            </w:r>
            <w:r w:rsidRPr="002D6B97">
              <w:t>krytyczne punkty kontroli</w:t>
            </w:r>
            <w:r>
              <w:t xml:space="preserve">, </w:t>
            </w:r>
            <w:r w:rsidRPr="002D6B97">
              <w:t>system monitorowania</w:t>
            </w:r>
          </w:p>
          <w:p w14:paraId="67E85C57" w14:textId="77777777" w:rsidR="00134233" w:rsidRPr="002D6B97" w:rsidRDefault="00134233" w:rsidP="00134233">
            <w:r>
              <w:t>Część</w:t>
            </w:r>
            <w:r w:rsidRPr="002D6B97">
              <w:t xml:space="preserve"> praktyczn</w:t>
            </w:r>
            <w:r>
              <w:t>a</w:t>
            </w:r>
          </w:p>
          <w:p w14:paraId="582B548A" w14:textId="77777777" w:rsidR="00134233" w:rsidRPr="002D6B97" w:rsidRDefault="00134233" w:rsidP="00134233">
            <w:pPr>
              <w:pStyle w:val="Akapitzlist"/>
              <w:numPr>
                <w:ilvl w:val="0"/>
                <w:numId w:val="39"/>
              </w:numPr>
              <w:tabs>
                <w:tab w:val="clear" w:pos="720"/>
              </w:tabs>
              <w:ind w:left="455"/>
            </w:pPr>
            <w:r w:rsidRPr="002D6B97">
              <w:t>Procesy technologiczne i urządzenia stosowane w produkcji żywności</w:t>
            </w:r>
          </w:p>
          <w:p w14:paraId="1157114B" w14:textId="77777777" w:rsidR="00134233" w:rsidRPr="002D6B97" w:rsidRDefault="00134233" w:rsidP="00134233">
            <w:pPr>
              <w:ind w:left="455"/>
            </w:pPr>
            <w:r>
              <w:t xml:space="preserve">- </w:t>
            </w:r>
            <w:r w:rsidRPr="002D6B97">
              <w:t>podstawowe zagadnienia z zakresu bhp, p.poż. oraz pierwszej pomocy</w:t>
            </w:r>
          </w:p>
          <w:p w14:paraId="543F37F2" w14:textId="77777777" w:rsidR="00134233" w:rsidRPr="002D6B97" w:rsidRDefault="00134233" w:rsidP="00134233">
            <w:pPr>
              <w:ind w:left="596" w:hanging="141"/>
            </w:pPr>
            <w:r>
              <w:t xml:space="preserve">- </w:t>
            </w:r>
            <w:r w:rsidRPr="002D6B97">
              <w:t>prawidłowa obróbka wstępna i termiczna produktów spożywczych dla zachowania ich walorów smakowych i bezpiecznego przechowywania</w:t>
            </w:r>
          </w:p>
          <w:p w14:paraId="1852269E" w14:textId="77777777" w:rsidR="00134233" w:rsidRPr="002D6B97" w:rsidRDefault="00134233" w:rsidP="00134233">
            <w:pPr>
              <w:ind w:left="455"/>
            </w:pPr>
            <w:r>
              <w:t xml:space="preserve">- </w:t>
            </w:r>
            <w:r w:rsidRPr="002D6B97">
              <w:t>zasady racjonalnego doboru surowców i ich maksymalnego wykorzystania w kuchni</w:t>
            </w:r>
          </w:p>
          <w:p w14:paraId="22A03DDD" w14:textId="77777777" w:rsidR="00134233" w:rsidRPr="002D6B97" w:rsidRDefault="00134233" w:rsidP="00134233">
            <w:pPr>
              <w:ind w:left="455"/>
            </w:pPr>
            <w:r>
              <w:t xml:space="preserve">- </w:t>
            </w:r>
            <w:r w:rsidRPr="002D6B97">
              <w:t>układ funkcjonalny zakładu gastronomicznego</w:t>
            </w:r>
          </w:p>
          <w:p w14:paraId="7871FF2E" w14:textId="77777777" w:rsidR="00134233" w:rsidRPr="002D6B97" w:rsidRDefault="00134233" w:rsidP="00134233">
            <w:pPr>
              <w:ind w:left="455"/>
            </w:pPr>
            <w:r>
              <w:t xml:space="preserve">- </w:t>
            </w:r>
            <w:r w:rsidRPr="002D6B97">
              <w:t>nowoczesne urządzenia w gastronomii</w:t>
            </w:r>
          </w:p>
          <w:p w14:paraId="485774E2" w14:textId="77777777" w:rsidR="00134233" w:rsidRPr="002D6B97" w:rsidRDefault="00134233" w:rsidP="00134233">
            <w:pPr>
              <w:ind w:left="455"/>
            </w:pPr>
            <w:r>
              <w:t xml:space="preserve">- </w:t>
            </w:r>
            <w:r w:rsidRPr="002D6B97">
              <w:t>wyposażenie stanowiska pracy</w:t>
            </w:r>
          </w:p>
          <w:p w14:paraId="5E2BCE9A" w14:textId="77777777" w:rsidR="00134233" w:rsidRPr="002D6B97" w:rsidRDefault="00134233" w:rsidP="00134233">
            <w:pPr>
              <w:ind w:left="455"/>
            </w:pPr>
            <w:r>
              <w:t xml:space="preserve">- </w:t>
            </w:r>
            <w:r w:rsidRPr="002D6B97">
              <w:t>organizacja stanowiska pracy</w:t>
            </w:r>
          </w:p>
          <w:p w14:paraId="51A1D53E" w14:textId="77777777" w:rsidR="00134233" w:rsidRPr="002D6B97" w:rsidRDefault="00134233" w:rsidP="00134233">
            <w:pPr>
              <w:ind w:left="455"/>
            </w:pPr>
            <w:r>
              <w:t xml:space="preserve">- </w:t>
            </w:r>
            <w:r w:rsidRPr="002D6B97">
              <w:t>urządzenia wykorzystywane w produkcji żywności</w:t>
            </w:r>
          </w:p>
          <w:p w14:paraId="487E898F" w14:textId="77777777" w:rsidR="00134233" w:rsidRPr="002D6B97" w:rsidRDefault="00134233" w:rsidP="00134233">
            <w:pPr>
              <w:pStyle w:val="Akapitzlist"/>
              <w:numPr>
                <w:ilvl w:val="0"/>
                <w:numId w:val="39"/>
              </w:numPr>
              <w:tabs>
                <w:tab w:val="clear" w:pos="720"/>
              </w:tabs>
              <w:ind w:left="455" w:hanging="378"/>
            </w:pPr>
            <w:r w:rsidRPr="002D6B97">
              <w:t>Technika krojenia</w:t>
            </w:r>
          </w:p>
          <w:p w14:paraId="39700B37" w14:textId="77777777" w:rsidR="00134233" w:rsidRPr="002D6B97" w:rsidRDefault="00134233" w:rsidP="00134233">
            <w:pPr>
              <w:ind w:left="455"/>
            </w:pPr>
            <w:r>
              <w:t xml:space="preserve">- </w:t>
            </w:r>
            <w:r w:rsidRPr="002D6B97">
              <w:t>zasady operowania nożem w kuchni</w:t>
            </w:r>
          </w:p>
          <w:p w14:paraId="1A6B15C6" w14:textId="77777777" w:rsidR="00134233" w:rsidRPr="002D6B97" w:rsidRDefault="00134233" w:rsidP="00134233">
            <w:pPr>
              <w:ind w:left="455"/>
            </w:pPr>
            <w:r>
              <w:t xml:space="preserve">- </w:t>
            </w:r>
            <w:r w:rsidRPr="002D6B97">
              <w:t>zapoznanie się z rodzajami noży używanymi na kuchni</w:t>
            </w:r>
          </w:p>
          <w:p w14:paraId="192F09C6" w14:textId="77777777" w:rsidR="00134233" w:rsidRPr="002D6B97" w:rsidRDefault="00134233" w:rsidP="00134233">
            <w:pPr>
              <w:ind w:left="455"/>
            </w:pPr>
            <w:r>
              <w:t xml:space="preserve">- </w:t>
            </w:r>
            <w:r w:rsidRPr="002D6B97">
              <w:t>podstawowe techniki krojenia</w:t>
            </w:r>
          </w:p>
          <w:p w14:paraId="3C96B74A" w14:textId="77777777" w:rsidR="00134233" w:rsidRPr="002D6B97" w:rsidRDefault="00134233" w:rsidP="00134233">
            <w:pPr>
              <w:pStyle w:val="Akapitzlist"/>
              <w:numPr>
                <w:ilvl w:val="0"/>
                <w:numId w:val="40"/>
              </w:numPr>
              <w:ind w:left="455"/>
            </w:pPr>
            <w:r w:rsidRPr="002D6B97">
              <w:t>Technika Dekorowania i serwowania potraw</w:t>
            </w:r>
          </w:p>
          <w:p w14:paraId="7D025ADC" w14:textId="77777777" w:rsidR="00134233" w:rsidRPr="002D6B97" w:rsidRDefault="00134233" w:rsidP="00134233">
            <w:pPr>
              <w:ind w:left="455"/>
            </w:pPr>
            <w:r>
              <w:t xml:space="preserve">- </w:t>
            </w:r>
            <w:r w:rsidRPr="002D6B97">
              <w:t>dodatki w gastronomii</w:t>
            </w:r>
            <w:r>
              <w:t>:</w:t>
            </w:r>
            <w:r w:rsidRPr="002D6B97">
              <w:t xml:space="preserve"> skrobiowe stosowane do dań</w:t>
            </w:r>
            <w:r>
              <w:t xml:space="preserve">, </w:t>
            </w:r>
            <w:r w:rsidRPr="002D6B97">
              <w:t>warzywne stosowane do dań</w:t>
            </w:r>
          </w:p>
          <w:p w14:paraId="5E64A6FA" w14:textId="77777777" w:rsidR="00134233" w:rsidRPr="002D6B97" w:rsidRDefault="00134233" w:rsidP="00134233">
            <w:pPr>
              <w:ind w:left="455"/>
            </w:pPr>
            <w:r>
              <w:t xml:space="preserve">- </w:t>
            </w:r>
            <w:r w:rsidRPr="002D6B97">
              <w:t>kanapki dekoracyjne i finger food</w:t>
            </w:r>
          </w:p>
          <w:p w14:paraId="5666A4CD" w14:textId="77777777" w:rsidR="00134233" w:rsidRPr="002D6B97" w:rsidRDefault="00134233" w:rsidP="00134233">
            <w:pPr>
              <w:ind w:left="455"/>
            </w:pPr>
            <w:r>
              <w:t xml:space="preserve">- </w:t>
            </w:r>
            <w:r w:rsidRPr="002D6B97">
              <w:t>dania garmażeryjne</w:t>
            </w:r>
          </w:p>
          <w:p w14:paraId="3ACD4076" w14:textId="77777777" w:rsidR="00134233" w:rsidRPr="002D6B97" w:rsidRDefault="00134233" w:rsidP="00134233">
            <w:pPr>
              <w:ind w:left="455"/>
            </w:pPr>
            <w:r>
              <w:t xml:space="preserve">- </w:t>
            </w:r>
            <w:r w:rsidRPr="002D6B97">
              <w:t>przystawki</w:t>
            </w:r>
          </w:p>
          <w:p w14:paraId="6F2ECF99" w14:textId="77777777" w:rsidR="00134233" w:rsidRPr="002D6B97" w:rsidRDefault="00134233" w:rsidP="00134233">
            <w:pPr>
              <w:ind w:left="455"/>
            </w:pPr>
            <w:r>
              <w:t xml:space="preserve">- </w:t>
            </w:r>
            <w:r w:rsidRPr="002D6B97">
              <w:t>technika dekorowania i serwowania potraw z warzyw</w:t>
            </w:r>
          </w:p>
          <w:p w14:paraId="71DF0D86" w14:textId="77777777" w:rsidR="00134233" w:rsidRPr="002D6B97" w:rsidRDefault="00134233" w:rsidP="00134233">
            <w:pPr>
              <w:pStyle w:val="Akapitzlist"/>
              <w:numPr>
                <w:ilvl w:val="0"/>
                <w:numId w:val="40"/>
              </w:numPr>
              <w:ind w:left="455"/>
            </w:pPr>
            <w:r w:rsidRPr="002D6B97">
              <w:t>Sporządzanie wywarów, sosów i marynat</w:t>
            </w:r>
          </w:p>
          <w:p w14:paraId="1516D215" w14:textId="77777777" w:rsidR="00134233" w:rsidRPr="002D6B97" w:rsidRDefault="00134233" w:rsidP="00134233">
            <w:pPr>
              <w:ind w:left="455"/>
            </w:pPr>
            <w:r>
              <w:t xml:space="preserve">- </w:t>
            </w:r>
            <w:r w:rsidRPr="002D6B97">
              <w:t>podstawowe sosy – z podziałem na rodzaje zagęszczania (mąką, jajka, masła oraz odparowanie)</w:t>
            </w:r>
          </w:p>
          <w:p w14:paraId="2786219C" w14:textId="77777777" w:rsidR="00134233" w:rsidRPr="002D6B97" w:rsidRDefault="00134233" w:rsidP="00134233">
            <w:pPr>
              <w:ind w:left="455"/>
            </w:pPr>
            <w:r>
              <w:t xml:space="preserve">- </w:t>
            </w:r>
            <w:r w:rsidRPr="002D6B97">
              <w:t>podstawowe marynaty – marynaty mokre i marynaty suche (wrap)</w:t>
            </w:r>
          </w:p>
          <w:p w14:paraId="5FC41711" w14:textId="77777777" w:rsidR="00134233" w:rsidRPr="002D6B97" w:rsidRDefault="00134233" w:rsidP="00134233">
            <w:pPr>
              <w:pStyle w:val="Akapitzlist"/>
              <w:numPr>
                <w:ilvl w:val="0"/>
                <w:numId w:val="40"/>
              </w:numPr>
              <w:ind w:left="455"/>
            </w:pPr>
            <w:r w:rsidRPr="002D6B97">
              <w:t>Sporządzanie potraw śniadaniowych</w:t>
            </w:r>
          </w:p>
          <w:p w14:paraId="00B5C644" w14:textId="77777777" w:rsidR="00134233" w:rsidRPr="002D6B97" w:rsidRDefault="00134233" w:rsidP="00134233">
            <w:pPr>
              <w:ind w:left="455"/>
            </w:pPr>
            <w:r>
              <w:t xml:space="preserve">- </w:t>
            </w:r>
            <w:r w:rsidRPr="002D6B97">
              <w:t>sporządzanie zakąsek z jaj</w:t>
            </w:r>
          </w:p>
          <w:p w14:paraId="5883BF12" w14:textId="77777777" w:rsidR="00134233" w:rsidRPr="002D6B97" w:rsidRDefault="00134233" w:rsidP="00134233">
            <w:pPr>
              <w:ind w:left="455"/>
            </w:pPr>
            <w:r>
              <w:t xml:space="preserve">- </w:t>
            </w:r>
            <w:r w:rsidRPr="002D6B97">
              <w:t>sporządzanie potraw z jaj smażonych.</w:t>
            </w:r>
          </w:p>
          <w:p w14:paraId="5146015C" w14:textId="77777777" w:rsidR="00134233" w:rsidRPr="002D6B97" w:rsidRDefault="00134233" w:rsidP="00134233">
            <w:pPr>
              <w:ind w:left="455"/>
            </w:pPr>
            <w:r>
              <w:t xml:space="preserve">- </w:t>
            </w:r>
            <w:r w:rsidRPr="002D6B97">
              <w:t>przygotowanie potraw z jaj gotowanych</w:t>
            </w:r>
          </w:p>
          <w:p w14:paraId="05AF1A57" w14:textId="77777777" w:rsidR="00134233" w:rsidRPr="002D6B97" w:rsidRDefault="00134233" w:rsidP="00134233">
            <w:pPr>
              <w:pStyle w:val="Akapitzlist"/>
              <w:numPr>
                <w:ilvl w:val="0"/>
                <w:numId w:val="40"/>
              </w:numPr>
              <w:ind w:left="455"/>
            </w:pPr>
            <w:r w:rsidRPr="002D6B97">
              <w:t>Przygotowywanie wywarów i zup</w:t>
            </w:r>
          </w:p>
          <w:p w14:paraId="29922F02" w14:textId="77777777" w:rsidR="00134233" w:rsidRPr="002D6B97" w:rsidRDefault="00134233" w:rsidP="00134233">
            <w:pPr>
              <w:ind w:left="455"/>
            </w:pPr>
            <w:r>
              <w:t xml:space="preserve">- </w:t>
            </w:r>
            <w:r w:rsidRPr="002D6B97">
              <w:t>wybrane wywary (cielęcy, drobiowy, wołowy, wieprzowy, rybny)</w:t>
            </w:r>
          </w:p>
          <w:p w14:paraId="68222A6E" w14:textId="77777777" w:rsidR="00134233" w:rsidRPr="002D6B97" w:rsidRDefault="00134233" w:rsidP="00134233">
            <w:pPr>
              <w:ind w:left="455"/>
            </w:pPr>
            <w:r>
              <w:t xml:space="preserve">- </w:t>
            </w:r>
            <w:r w:rsidRPr="002D6B97">
              <w:t>sporządzanie chłodników</w:t>
            </w:r>
          </w:p>
          <w:p w14:paraId="01C29B7A" w14:textId="77777777" w:rsidR="00134233" w:rsidRPr="002D6B97" w:rsidRDefault="00134233" w:rsidP="00134233">
            <w:pPr>
              <w:ind w:left="455"/>
            </w:pPr>
            <w:r>
              <w:t xml:space="preserve">- </w:t>
            </w:r>
            <w:r w:rsidRPr="002D6B97">
              <w:t>wykonanie zup kremowych</w:t>
            </w:r>
          </w:p>
          <w:p w14:paraId="21D33ECF" w14:textId="77777777" w:rsidR="00134233" w:rsidRPr="002D6B97" w:rsidRDefault="00134233" w:rsidP="00134233">
            <w:pPr>
              <w:ind w:left="455"/>
            </w:pPr>
            <w:r>
              <w:t xml:space="preserve">- </w:t>
            </w:r>
            <w:r w:rsidRPr="002D6B97">
              <w:t>sposoby zagęszczania zup kremowych</w:t>
            </w:r>
          </w:p>
          <w:p w14:paraId="401D5A7A" w14:textId="77777777" w:rsidR="00134233" w:rsidRPr="002D6B97" w:rsidRDefault="00134233" w:rsidP="00134233">
            <w:pPr>
              <w:ind w:left="455"/>
            </w:pPr>
            <w:r>
              <w:t xml:space="preserve">- </w:t>
            </w:r>
            <w:r w:rsidRPr="002D6B97">
              <w:t>aranżacja podania zup</w:t>
            </w:r>
          </w:p>
          <w:p w14:paraId="4124CB8B" w14:textId="77777777" w:rsidR="00134233" w:rsidRPr="002D6B97" w:rsidRDefault="00134233" w:rsidP="00134233">
            <w:pPr>
              <w:pStyle w:val="Akapitzlist"/>
              <w:numPr>
                <w:ilvl w:val="0"/>
                <w:numId w:val="40"/>
              </w:numPr>
              <w:ind w:left="455"/>
            </w:pPr>
            <w:r w:rsidRPr="002D6B97">
              <w:t>Przygotowanie dań mącznych</w:t>
            </w:r>
          </w:p>
          <w:p w14:paraId="3BA16970" w14:textId="77777777" w:rsidR="00134233" w:rsidRPr="002D6B97" w:rsidRDefault="00134233" w:rsidP="00134233">
            <w:pPr>
              <w:ind w:left="455"/>
            </w:pPr>
            <w:r>
              <w:t xml:space="preserve">- </w:t>
            </w:r>
            <w:r w:rsidRPr="002D6B97">
              <w:t>wybrane rodzaje makaronów – (technika przygotowania dań makaronowych</w:t>
            </w:r>
          </w:p>
          <w:p w14:paraId="3A56D4A4" w14:textId="77777777" w:rsidR="00134233" w:rsidRPr="002D6B97" w:rsidRDefault="00134233" w:rsidP="00134233">
            <w:pPr>
              <w:ind w:left="455"/>
            </w:pPr>
            <w:r>
              <w:t xml:space="preserve">- </w:t>
            </w:r>
            <w:r w:rsidRPr="002D6B97">
              <w:t>przygotowanie dań na bazie produktów mącznych</w:t>
            </w:r>
          </w:p>
          <w:p w14:paraId="30286116" w14:textId="77777777" w:rsidR="00134233" w:rsidRPr="002D6B97" w:rsidRDefault="00134233" w:rsidP="00134233">
            <w:pPr>
              <w:ind w:left="455"/>
            </w:pPr>
            <w:r>
              <w:t xml:space="preserve">- </w:t>
            </w:r>
            <w:r w:rsidRPr="002D6B97">
              <w:t>aranżacja dań mącznych</w:t>
            </w:r>
          </w:p>
          <w:p w14:paraId="182143BD" w14:textId="77777777" w:rsidR="00134233" w:rsidRPr="002D6B97" w:rsidRDefault="00134233" w:rsidP="00134233">
            <w:r w:rsidRPr="002D6B97">
              <w:rPr>
                <w:b/>
                <w:bCs/>
                <w:u w:val="single"/>
              </w:rPr>
              <w:t>KURS KUCHARSKI II STOPNIA</w:t>
            </w:r>
            <w:r w:rsidRPr="002D6B97">
              <w:rPr>
                <w:u w:val="single"/>
              </w:rPr>
              <w:t xml:space="preserve"> – 70 h</w:t>
            </w:r>
          </w:p>
          <w:p w14:paraId="4F306CB8" w14:textId="77777777" w:rsidR="00134233" w:rsidRPr="002928A4" w:rsidRDefault="00134233" w:rsidP="00134233">
            <w:pPr>
              <w:pStyle w:val="Akapitzlist"/>
              <w:numPr>
                <w:ilvl w:val="0"/>
                <w:numId w:val="40"/>
              </w:numPr>
              <w:ind w:left="455"/>
            </w:pPr>
            <w:r w:rsidRPr="002928A4">
              <w:t>Przygotowywanie dań wegetariańskich</w:t>
            </w:r>
          </w:p>
          <w:p w14:paraId="0FC7BE7D" w14:textId="77777777" w:rsidR="00134233" w:rsidRPr="002D6B97" w:rsidRDefault="00134233" w:rsidP="00134233">
            <w:pPr>
              <w:ind w:left="455"/>
            </w:pPr>
            <w:r>
              <w:t xml:space="preserve">- </w:t>
            </w:r>
            <w:r w:rsidRPr="002D6B97">
              <w:t>przystawki wegetariańskie</w:t>
            </w:r>
          </w:p>
          <w:p w14:paraId="7CE38D9C" w14:textId="77777777" w:rsidR="00134233" w:rsidRPr="002D6B97" w:rsidRDefault="00134233" w:rsidP="00134233">
            <w:pPr>
              <w:ind w:left="455"/>
            </w:pPr>
            <w:r>
              <w:t xml:space="preserve">- </w:t>
            </w:r>
            <w:r w:rsidRPr="002D6B97">
              <w:t>produkty wykorzystywane w daniach wegetariańskich</w:t>
            </w:r>
          </w:p>
          <w:p w14:paraId="40BC8F76" w14:textId="77777777" w:rsidR="00134233" w:rsidRPr="002D6B97" w:rsidRDefault="00134233" w:rsidP="00134233">
            <w:pPr>
              <w:ind w:left="455"/>
            </w:pPr>
            <w:r>
              <w:t xml:space="preserve">- </w:t>
            </w:r>
            <w:r w:rsidRPr="002D6B97">
              <w:t>aranżacja podania dań wegetariańskich</w:t>
            </w:r>
          </w:p>
          <w:p w14:paraId="1CD86A07" w14:textId="77777777" w:rsidR="00134233" w:rsidRPr="002D6B97" w:rsidRDefault="00134233" w:rsidP="00134233">
            <w:pPr>
              <w:pStyle w:val="Akapitzlist"/>
              <w:numPr>
                <w:ilvl w:val="0"/>
                <w:numId w:val="40"/>
              </w:numPr>
              <w:ind w:left="455"/>
            </w:pPr>
            <w:r w:rsidRPr="002928A4">
              <w:t>Praktyczne wykorzystanie technik kulinarnych</w:t>
            </w:r>
            <w:r>
              <w:t xml:space="preserve">: </w:t>
            </w:r>
            <w:r w:rsidRPr="002D6B97">
              <w:t>gotowanie</w:t>
            </w:r>
            <w:r>
              <w:t xml:space="preserve">, </w:t>
            </w:r>
            <w:r w:rsidRPr="002D6B97">
              <w:t>smażenie</w:t>
            </w:r>
            <w:r>
              <w:t xml:space="preserve">, </w:t>
            </w:r>
            <w:r w:rsidRPr="002D6B97">
              <w:t>duszenie</w:t>
            </w:r>
            <w:r>
              <w:t xml:space="preserve">, </w:t>
            </w:r>
            <w:r w:rsidRPr="002D6B97">
              <w:t>grillowanie</w:t>
            </w:r>
            <w:r>
              <w:t xml:space="preserve">, </w:t>
            </w:r>
            <w:proofErr w:type="spellStart"/>
            <w:r w:rsidRPr="002D6B97">
              <w:t>konfit</w:t>
            </w:r>
            <w:proofErr w:type="spellEnd"/>
            <w:r>
              <w:t xml:space="preserve">, </w:t>
            </w:r>
            <w:r w:rsidRPr="002D6B97">
              <w:t>wędzenie</w:t>
            </w:r>
            <w:r>
              <w:t xml:space="preserve">, </w:t>
            </w:r>
            <w:r w:rsidRPr="002D6B97">
              <w:t>pieczenie</w:t>
            </w:r>
          </w:p>
          <w:p w14:paraId="35683EF3" w14:textId="77777777" w:rsidR="00134233" w:rsidRPr="002928A4" w:rsidRDefault="00134233" w:rsidP="00134233">
            <w:pPr>
              <w:pStyle w:val="Akapitzlist"/>
              <w:numPr>
                <w:ilvl w:val="0"/>
                <w:numId w:val="40"/>
              </w:numPr>
              <w:ind w:left="455"/>
            </w:pPr>
            <w:r w:rsidRPr="002928A4">
              <w:t>Sporządzanie potraw mięsnych</w:t>
            </w:r>
          </w:p>
          <w:p w14:paraId="7B43B0CA" w14:textId="77777777" w:rsidR="00134233" w:rsidRPr="002D6B97" w:rsidRDefault="00134233" w:rsidP="00134233">
            <w:pPr>
              <w:ind w:left="455"/>
            </w:pPr>
            <w:r>
              <w:t xml:space="preserve">- </w:t>
            </w:r>
            <w:r w:rsidRPr="002D6B97">
              <w:t>omówienie wybranych części z rozbioru tusz zwierzęcych i ich zastosowania</w:t>
            </w:r>
          </w:p>
          <w:p w14:paraId="6EE21E48" w14:textId="77777777" w:rsidR="00134233" w:rsidRPr="002D6B97" w:rsidRDefault="00134233" w:rsidP="00134233">
            <w:pPr>
              <w:ind w:left="455"/>
            </w:pPr>
            <w:r>
              <w:t xml:space="preserve">- </w:t>
            </w:r>
            <w:r w:rsidRPr="002D6B97">
              <w:t>sposoby luzowania i trybowania mięsa</w:t>
            </w:r>
          </w:p>
          <w:p w14:paraId="73B09562" w14:textId="77777777" w:rsidR="00134233" w:rsidRPr="002D6B97" w:rsidRDefault="00134233" w:rsidP="00134233">
            <w:pPr>
              <w:ind w:left="455"/>
            </w:pPr>
            <w:r>
              <w:t xml:space="preserve">- </w:t>
            </w:r>
            <w:r w:rsidRPr="002D6B97">
              <w:t>przygotowanie mięsa przy użyciu technik kulinarnych</w:t>
            </w:r>
          </w:p>
          <w:p w14:paraId="585FB9BA" w14:textId="77777777" w:rsidR="00134233" w:rsidRPr="002D6B97" w:rsidRDefault="00134233" w:rsidP="00134233">
            <w:pPr>
              <w:ind w:left="455"/>
            </w:pPr>
            <w:r>
              <w:t xml:space="preserve">- </w:t>
            </w:r>
            <w:r w:rsidRPr="002D6B97">
              <w:t>aranżacja potraw mięsnych</w:t>
            </w:r>
          </w:p>
          <w:p w14:paraId="6B64E86A" w14:textId="77777777" w:rsidR="00134233" w:rsidRPr="002928A4" w:rsidRDefault="00134233" w:rsidP="00134233">
            <w:pPr>
              <w:pStyle w:val="Akapitzlist"/>
              <w:numPr>
                <w:ilvl w:val="0"/>
                <w:numId w:val="40"/>
              </w:numPr>
              <w:ind w:left="455"/>
            </w:pPr>
            <w:r w:rsidRPr="002928A4">
              <w:t>Desery</w:t>
            </w:r>
          </w:p>
          <w:p w14:paraId="19350E2A" w14:textId="77777777" w:rsidR="00134233" w:rsidRPr="002D6B97" w:rsidRDefault="00134233" w:rsidP="00134233">
            <w:pPr>
              <w:ind w:left="455"/>
            </w:pPr>
            <w:r>
              <w:t xml:space="preserve">- </w:t>
            </w:r>
            <w:r w:rsidRPr="002D6B97">
              <w:t>podstawowe desery restauracyjne</w:t>
            </w:r>
            <w:r>
              <w:t>,</w:t>
            </w:r>
            <w:r w:rsidRPr="002D6B97">
              <w:t xml:space="preserve"> np. banan w miodzie, owoce flambirowane</w:t>
            </w:r>
          </w:p>
          <w:p w14:paraId="236D2B37" w14:textId="77777777" w:rsidR="00134233" w:rsidRPr="002D6B97" w:rsidRDefault="00134233" w:rsidP="00134233">
            <w:pPr>
              <w:ind w:left="455"/>
            </w:pPr>
            <w:r>
              <w:t xml:space="preserve">- </w:t>
            </w:r>
            <w:r w:rsidRPr="002D6B97">
              <w:t>nowoczesne sposoby podania i dekorowanie deserów restauracyjnych</w:t>
            </w:r>
          </w:p>
          <w:p w14:paraId="2E1F9B2C" w14:textId="77777777" w:rsidR="00134233" w:rsidRPr="002928A4" w:rsidRDefault="00134233" w:rsidP="00134233">
            <w:pPr>
              <w:pStyle w:val="Akapitzlist"/>
              <w:numPr>
                <w:ilvl w:val="0"/>
                <w:numId w:val="40"/>
              </w:numPr>
              <w:ind w:left="455"/>
            </w:pPr>
            <w:r w:rsidRPr="002928A4">
              <w:t>Sporządzenie potraw rybnych</w:t>
            </w:r>
          </w:p>
          <w:p w14:paraId="0D90B7B0" w14:textId="77777777" w:rsidR="00134233" w:rsidRPr="002D6B97" w:rsidRDefault="00134233" w:rsidP="00134233">
            <w:pPr>
              <w:ind w:left="455"/>
            </w:pPr>
            <w:r>
              <w:t xml:space="preserve">- </w:t>
            </w:r>
            <w:r w:rsidRPr="002D6B97">
              <w:t>obróbka wstępna, sposoby patroszenia, luzowania, filetowania i krojenia ryb</w:t>
            </w:r>
          </w:p>
          <w:p w14:paraId="03E3801B" w14:textId="77777777" w:rsidR="00134233" w:rsidRPr="002D6B97" w:rsidRDefault="00134233" w:rsidP="00134233">
            <w:pPr>
              <w:ind w:left="455"/>
            </w:pPr>
            <w:r>
              <w:t xml:space="preserve">- </w:t>
            </w:r>
            <w:r w:rsidRPr="002D6B97">
              <w:t>użycie technik kulinarnych przy obróbce ryb</w:t>
            </w:r>
          </w:p>
          <w:p w14:paraId="49B642E1" w14:textId="77777777" w:rsidR="00134233" w:rsidRPr="002D6B97" w:rsidRDefault="00134233" w:rsidP="00134233">
            <w:pPr>
              <w:ind w:left="455"/>
            </w:pPr>
            <w:r>
              <w:t xml:space="preserve">- </w:t>
            </w:r>
            <w:r w:rsidRPr="002D6B97">
              <w:t>wybrane przyssawki i dania z owoców morza</w:t>
            </w:r>
          </w:p>
          <w:p w14:paraId="70309EFB" w14:textId="77777777" w:rsidR="00134233" w:rsidRPr="002D6B97" w:rsidRDefault="00134233" w:rsidP="00134233">
            <w:pPr>
              <w:ind w:left="455"/>
            </w:pPr>
            <w:r>
              <w:t xml:space="preserve">- </w:t>
            </w:r>
            <w:r w:rsidRPr="002D6B97">
              <w:t>aranżacja potraw rybnych</w:t>
            </w:r>
          </w:p>
          <w:p w14:paraId="144FFCF2" w14:textId="77777777" w:rsidR="00134233" w:rsidRPr="002928A4" w:rsidRDefault="00134233" w:rsidP="00134233">
            <w:pPr>
              <w:pStyle w:val="Akapitzlist"/>
              <w:numPr>
                <w:ilvl w:val="0"/>
                <w:numId w:val="40"/>
              </w:numPr>
              <w:ind w:left="455"/>
            </w:pPr>
            <w:r w:rsidRPr="002928A4">
              <w:t>Zarządzanie lokalem gastronomicznym</w:t>
            </w:r>
          </w:p>
          <w:p w14:paraId="5BA789D5" w14:textId="77777777" w:rsidR="00134233" w:rsidRPr="002D6B97" w:rsidRDefault="00134233" w:rsidP="00134233">
            <w:pPr>
              <w:ind w:left="455"/>
            </w:pPr>
            <w:r>
              <w:t xml:space="preserve">- </w:t>
            </w:r>
            <w:r w:rsidRPr="002D6B97">
              <w:t>systemy magazynowe, fiskalne i sposoby rozliczenia magazynu</w:t>
            </w:r>
          </w:p>
          <w:p w14:paraId="455F99E1" w14:textId="77777777" w:rsidR="00134233" w:rsidRPr="002D6B97" w:rsidRDefault="00134233" w:rsidP="00134233">
            <w:pPr>
              <w:ind w:left="455"/>
            </w:pPr>
            <w:r>
              <w:t xml:space="preserve">- </w:t>
            </w:r>
            <w:r w:rsidRPr="002D6B97">
              <w:t>podstawowe zagadnienia z zarządzania</w:t>
            </w:r>
          </w:p>
          <w:p w14:paraId="7F9F1CFC" w14:textId="77777777" w:rsidR="00134233" w:rsidRDefault="00134233" w:rsidP="00134233">
            <w:pPr>
              <w:ind w:left="455"/>
            </w:pPr>
            <w:r>
              <w:t xml:space="preserve">- </w:t>
            </w:r>
            <w:r w:rsidRPr="002D6B97">
              <w:t>organizowanie imprez</w:t>
            </w:r>
            <w:r>
              <w:t xml:space="preserve">, </w:t>
            </w:r>
            <w:r w:rsidRPr="002D6B97">
              <w:t>cateringi</w:t>
            </w:r>
          </w:p>
          <w:p w14:paraId="6C4B943A" w14:textId="1627DDFE" w:rsidR="00134233" w:rsidRPr="00BF0B61" w:rsidRDefault="00134233" w:rsidP="00162627">
            <w:pPr>
              <w:ind w:left="454"/>
            </w:pPr>
            <w:r>
              <w:t xml:space="preserve">- </w:t>
            </w:r>
            <w:r w:rsidRPr="002D6B97">
              <w:t>dyskusja na temat specyfiki branży gastronomicznej</w:t>
            </w:r>
          </w:p>
        </w:tc>
      </w:tr>
      <w:tr w:rsidR="004362F7" w14:paraId="05C9EAEB" w14:textId="77777777" w:rsidTr="004362F7">
        <w:tc>
          <w:tcPr>
            <w:tcW w:w="16024" w:type="dxa"/>
            <w:gridSpan w:val="3"/>
            <w:shd w:val="clear" w:color="auto" w:fill="D9D9D9" w:themeFill="background1" w:themeFillShade="D9"/>
          </w:tcPr>
          <w:p w14:paraId="3FF4AB0C" w14:textId="77777777" w:rsidR="004362F7" w:rsidRPr="004362F7" w:rsidRDefault="004362F7" w:rsidP="00C443CF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2889D048" w14:textId="77777777" w:rsidR="004362F7" w:rsidRPr="00413F91" w:rsidRDefault="004362F7" w:rsidP="00A44478">
            <w:pPr>
              <w:jc w:val="center"/>
              <w:rPr>
                <w:b/>
                <w:bCs/>
                <w:sz w:val="24"/>
                <w:szCs w:val="24"/>
              </w:rPr>
            </w:pPr>
            <w:r w:rsidRPr="00413F91">
              <w:rPr>
                <w:b/>
                <w:bCs/>
                <w:sz w:val="24"/>
                <w:szCs w:val="24"/>
              </w:rPr>
              <w:t>Część II</w:t>
            </w:r>
          </w:p>
          <w:p w14:paraId="15DACBD2" w14:textId="2619BAA2" w:rsidR="00A44478" w:rsidRPr="004362F7" w:rsidRDefault="00A44478" w:rsidP="00A444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E604D" w14:paraId="7B6C7134" w14:textId="77777777" w:rsidTr="00F53B47">
        <w:tc>
          <w:tcPr>
            <w:tcW w:w="562" w:type="dxa"/>
          </w:tcPr>
          <w:p w14:paraId="2C877342" w14:textId="6F339E30" w:rsidR="00BE604D" w:rsidRPr="005319A1" w:rsidRDefault="00BE604D" w:rsidP="00BE604D">
            <w:pPr>
              <w:rPr>
                <w:b/>
                <w:bCs/>
                <w:color w:val="EE0000"/>
              </w:rPr>
            </w:pPr>
            <w:r w:rsidRPr="00413F91">
              <w:rPr>
                <w:b/>
                <w:bCs/>
              </w:rPr>
              <w:t>1</w:t>
            </w:r>
          </w:p>
        </w:tc>
        <w:tc>
          <w:tcPr>
            <w:tcW w:w="2694" w:type="dxa"/>
          </w:tcPr>
          <w:p w14:paraId="2A488CB4" w14:textId="77777777" w:rsidR="00BE604D" w:rsidRPr="00413F91" w:rsidRDefault="00BE604D" w:rsidP="00BE604D">
            <w:pPr>
              <w:rPr>
                <w:b/>
                <w:bCs/>
              </w:rPr>
            </w:pPr>
            <w:r w:rsidRPr="00413F91">
              <w:rPr>
                <w:b/>
                <w:bCs/>
              </w:rPr>
              <w:t xml:space="preserve">Kurs kiperski piwa </w:t>
            </w:r>
          </w:p>
          <w:p w14:paraId="635D6472" w14:textId="3C4A9335" w:rsidR="00BE604D" w:rsidRPr="005319A1" w:rsidRDefault="00BE604D" w:rsidP="00BE604D">
            <w:pPr>
              <w:rPr>
                <w:b/>
                <w:bCs/>
                <w:color w:val="EE0000"/>
              </w:rPr>
            </w:pPr>
            <w:r w:rsidRPr="00413F91">
              <w:rPr>
                <w:b/>
                <w:bCs/>
              </w:rPr>
              <w:t xml:space="preserve">stopień I </w:t>
            </w:r>
            <w:r w:rsidRPr="00413F91">
              <w:rPr>
                <w:rFonts w:cstheme="minorHAnsi"/>
                <w:b/>
                <w:bCs/>
              </w:rPr>
              <w:t>(N)</w:t>
            </w:r>
          </w:p>
        </w:tc>
        <w:tc>
          <w:tcPr>
            <w:tcW w:w="12768" w:type="dxa"/>
          </w:tcPr>
          <w:p w14:paraId="13FE2C7A" w14:textId="77777777" w:rsidR="00BE604D" w:rsidRPr="007838A4" w:rsidRDefault="00BE604D" w:rsidP="00BE604D">
            <w:r w:rsidRPr="007838A4">
              <w:t xml:space="preserve">Liczba osób objętych wsparciem: </w:t>
            </w:r>
            <w:r>
              <w:t>2</w:t>
            </w:r>
          </w:p>
          <w:p w14:paraId="18FCFE18" w14:textId="77777777" w:rsidR="00BE604D" w:rsidRPr="007838A4" w:rsidRDefault="00BE604D" w:rsidP="00BE604D">
            <w:r w:rsidRPr="007838A4">
              <w:t>Liczba godzin dydaktycznych/zegarowych szkolenia: 1</w:t>
            </w:r>
            <w:r>
              <w:t>5</w:t>
            </w:r>
            <w:r w:rsidRPr="007838A4">
              <w:t xml:space="preserve"> h</w:t>
            </w:r>
          </w:p>
          <w:p w14:paraId="3CAC93EB" w14:textId="77777777" w:rsidR="00BE604D" w:rsidRPr="007838A4" w:rsidRDefault="00BE604D" w:rsidP="00BE604D">
            <w:r w:rsidRPr="007838A4">
              <w:t xml:space="preserve">Typ szkolenia: zewnętrzne </w:t>
            </w:r>
          </w:p>
          <w:p w14:paraId="43B376DD" w14:textId="77777777" w:rsidR="00BE604D" w:rsidRPr="007838A4" w:rsidRDefault="00BE604D" w:rsidP="00BE604D">
            <w:r w:rsidRPr="007838A4">
              <w:t xml:space="preserve">Egzamin: wewnętrzny </w:t>
            </w:r>
          </w:p>
          <w:p w14:paraId="56E3C39E" w14:textId="77777777" w:rsidR="00BE604D" w:rsidRPr="007838A4" w:rsidRDefault="00BE604D" w:rsidP="00BE604D">
            <w:r w:rsidRPr="007838A4">
              <w:t>Przybliżony termin świadczenia wsparcia: marzec 2026 r. – marzec 2027 r.</w:t>
            </w:r>
          </w:p>
          <w:p w14:paraId="7AD45B3D" w14:textId="77777777" w:rsidR="00BE604D" w:rsidRPr="007838A4" w:rsidRDefault="00BE604D" w:rsidP="00BE604D">
            <w:r w:rsidRPr="007838A4">
              <w:t>Materiały szkoleniowe: w formie drukowanej, wpięte w skoroszyt, po 1 egzemplarzu dla każdej osoby objętej projektem</w:t>
            </w:r>
          </w:p>
          <w:p w14:paraId="3FBD2101" w14:textId="77777777" w:rsidR="00BE604D" w:rsidRPr="0096680D" w:rsidRDefault="00BE604D" w:rsidP="00BE604D">
            <w:r w:rsidRPr="007838A4">
              <w:t>Kadra</w:t>
            </w:r>
            <w:r w:rsidRPr="0096680D">
              <w:t>: prowadzący szkolenie - min. 2 letnie doświadczenie zaw. w dziedzinie, znajomość tematyki szkolenia</w:t>
            </w:r>
          </w:p>
          <w:p w14:paraId="55A8084A" w14:textId="77777777" w:rsidR="00BE604D" w:rsidRDefault="00BE604D" w:rsidP="00BE604D">
            <w:pPr>
              <w:rPr>
                <w:b/>
                <w:bCs/>
              </w:rPr>
            </w:pPr>
            <w:r w:rsidRPr="0096680D">
              <w:rPr>
                <w:b/>
                <w:bCs/>
              </w:rPr>
              <w:t>Oczekiwane efekty szkolenia:</w:t>
            </w:r>
          </w:p>
          <w:p w14:paraId="2A52F26D" w14:textId="77777777" w:rsidR="00BE604D" w:rsidRPr="0045632C" w:rsidRDefault="00BE604D" w:rsidP="00BE604D">
            <w:r>
              <w:t>Uczestnik</w:t>
            </w:r>
          </w:p>
          <w:p w14:paraId="4B2AF685" w14:textId="77777777" w:rsidR="00BE604D" w:rsidRPr="0045632C" w:rsidRDefault="00BE604D" w:rsidP="00BE604D">
            <w:pPr>
              <w:pStyle w:val="Akapitzlist"/>
              <w:numPr>
                <w:ilvl w:val="0"/>
                <w:numId w:val="41"/>
              </w:numPr>
              <w:ind w:left="455"/>
            </w:pPr>
            <w:r>
              <w:t>Pozna g</w:t>
            </w:r>
            <w:r w:rsidRPr="0045632C">
              <w:t>łówne typy i style piwne</w:t>
            </w:r>
            <w:r>
              <w:t xml:space="preserve"> oraz s</w:t>
            </w:r>
            <w:r w:rsidRPr="0045632C">
              <w:t>urowce</w:t>
            </w:r>
            <w:r>
              <w:t xml:space="preserve"> -</w:t>
            </w:r>
            <w:r w:rsidRPr="0045632C">
              <w:t xml:space="preserve"> ich charakterystyk</w:t>
            </w:r>
            <w:r>
              <w:t>ę i</w:t>
            </w:r>
            <w:r w:rsidRPr="0045632C">
              <w:t xml:space="preserve"> wpływ na składowe sensoryczne piwa</w:t>
            </w:r>
          </w:p>
          <w:p w14:paraId="4A402BA0" w14:textId="77777777" w:rsidR="00BE604D" w:rsidRPr="0045632C" w:rsidRDefault="00BE604D" w:rsidP="00BE604D">
            <w:pPr>
              <w:pStyle w:val="Akapitzlist"/>
              <w:numPr>
                <w:ilvl w:val="0"/>
                <w:numId w:val="41"/>
              </w:numPr>
              <w:ind w:left="455"/>
            </w:pPr>
            <w:r>
              <w:t>Pozna p</w:t>
            </w:r>
            <w:r w:rsidRPr="0045632C">
              <w:t>roces produkcyjny i wpływ na jakość piwa</w:t>
            </w:r>
          </w:p>
          <w:p w14:paraId="1AD674C4" w14:textId="77777777" w:rsidR="00BE604D" w:rsidRPr="0045632C" w:rsidRDefault="00BE604D" w:rsidP="00BE604D">
            <w:pPr>
              <w:pStyle w:val="Akapitzlist"/>
              <w:numPr>
                <w:ilvl w:val="0"/>
                <w:numId w:val="41"/>
              </w:numPr>
              <w:ind w:left="455"/>
            </w:pPr>
            <w:r>
              <w:t>Ro</w:t>
            </w:r>
            <w:r w:rsidRPr="0045632C">
              <w:t>zpozna</w:t>
            </w:r>
            <w:r>
              <w:t>je</w:t>
            </w:r>
            <w:r w:rsidRPr="0045632C">
              <w:t xml:space="preserve"> podstawow</w:t>
            </w:r>
            <w:r>
              <w:t>e</w:t>
            </w:r>
            <w:r w:rsidRPr="0045632C">
              <w:t xml:space="preserve"> wzorc</w:t>
            </w:r>
            <w:r>
              <w:t>e</w:t>
            </w:r>
            <w:r w:rsidRPr="0045632C">
              <w:t xml:space="preserve"> sensoryczn</w:t>
            </w:r>
            <w:r>
              <w:t>e</w:t>
            </w:r>
            <w:r w:rsidRPr="0045632C">
              <w:t xml:space="preserve"> piwa</w:t>
            </w:r>
          </w:p>
          <w:p w14:paraId="304A3C4D" w14:textId="77777777" w:rsidR="00BE604D" w:rsidRPr="0045632C" w:rsidRDefault="00BE604D" w:rsidP="00BE604D">
            <w:pPr>
              <w:pStyle w:val="Akapitzlist"/>
              <w:numPr>
                <w:ilvl w:val="0"/>
                <w:numId w:val="41"/>
              </w:numPr>
              <w:ind w:left="455"/>
            </w:pPr>
            <w:r>
              <w:t>Ro</w:t>
            </w:r>
            <w:r w:rsidRPr="0045632C">
              <w:t>zpozna</w:t>
            </w:r>
            <w:r>
              <w:t>je</w:t>
            </w:r>
            <w:r w:rsidRPr="0045632C">
              <w:t xml:space="preserve"> wybran</w:t>
            </w:r>
            <w:r>
              <w:t>e</w:t>
            </w:r>
            <w:r w:rsidRPr="0045632C">
              <w:t xml:space="preserve"> wzorc</w:t>
            </w:r>
            <w:r>
              <w:t>e</w:t>
            </w:r>
            <w:r w:rsidRPr="0045632C">
              <w:t xml:space="preserve"> sensoryczn</w:t>
            </w:r>
            <w:r>
              <w:t>e</w:t>
            </w:r>
            <w:r w:rsidRPr="0045632C">
              <w:t xml:space="preserve"> oraz wad</w:t>
            </w:r>
            <w:r>
              <w:t>y</w:t>
            </w:r>
            <w:r w:rsidRPr="0045632C">
              <w:t xml:space="preserve"> na próbkach piwnych</w:t>
            </w:r>
          </w:p>
          <w:p w14:paraId="2AF8192F" w14:textId="77777777" w:rsidR="00BE604D" w:rsidRPr="0045632C" w:rsidRDefault="00BE604D" w:rsidP="00BE604D">
            <w:pPr>
              <w:pStyle w:val="Akapitzlist"/>
              <w:numPr>
                <w:ilvl w:val="0"/>
                <w:numId w:val="41"/>
              </w:numPr>
              <w:ind w:left="455"/>
            </w:pPr>
            <w:r>
              <w:t>Wie, j</w:t>
            </w:r>
            <w:r w:rsidRPr="0045632C">
              <w:t>ak przechowywać i serwować piwa</w:t>
            </w:r>
          </w:p>
          <w:p w14:paraId="0AEAF74B" w14:textId="77777777" w:rsidR="00BE604D" w:rsidRPr="0045632C" w:rsidRDefault="00BE604D" w:rsidP="00BE604D">
            <w:pPr>
              <w:pStyle w:val="Akapitzlist"/>
              <w:numPr>
                <w:ilvl w:val="0"/>
                <w:numId w:val="41"/>
              </w:numPr>
              <w:ind w:left="455"/>
            </w:pPr>
            <w:r>
              <w:t>Zna p</w:t>
            </w:r>
            <w:r w:rsidRPr="0045632C">
              <w:t>odstawy łączenie piwa z jedzeniem</w:t>
            </w:r>
          </w:p>
          <w:p w14:paraId="731DBC34" w14:textId="77777777" w:rsidR="00BE604D" w:rsidRDefault="00BE604D" w:rsidP="00BE604D">
            <w:pPr>
              <w:pStyle w:val="Akapitzlist"/>
              <w:numPr>
                <w:ilvl w:val="0"/>
                <w:numId w:val="41"/>
              </w:numPr>
              <w:ind w:left="455"/>
            </w:pPr>
            <w:r>
              <w:t>Wie, j</w:t>
            </w:r>
            <w:r w:rsidRPr="0045632C">
              <w:t>ak opisywać piwa przy użyciu schematu degustacji</w:t>
            </w:r>
          </w:p>
          <w:p w14:paraId="56CA0D6D" w14:textId="77777777" w:rsidR="00BE604D" w:rsidRPr="0096680D" w:rsidRDefault="00BE604D" w:rsidP="00BE604D">
            <w:pPr>
              <w:rPr>
                <w:b/>
                <w:bCs/>
              </w:rPr>
            </w:pPr>
            <w:r w:rsidRPr="0096680D">
              <w:rPr>
                <w:b/>
                <w:bCs/>
              </w:rPr>
              <w:t>Ramowy program szkolenia:</w:t>
            </w:r>
          </w:p>
          <w:p w14:paraId="2071F63A" w14:textId="77777777" w:rsidR="00BE604D" w:rsidRPr="0045632C" w:rsidRDefault="00BE604D" w:rsidP="00BE604D">
            <w:pPr>
              <w:pStyle w:val="Akapitzlist"/>
              <w:numPr>
                <w:ilvl w:val="0"/>
                <w:numId w:val="42"/>
              </w:numPr>
              <w:ind w:left="455"/>
            </w:pPr>
            <w:r w:rsidRPr="0045632C">
              <w:t>Weryfikacja wrażliwości sensorycznej:</w:t>
            </w:r>
          </w:p>
          <w:p w14:paraId="4EFFCA90" w14:textId="77777777" w:rsidR="00BE604D" w:rsidRPr="0045632C" w:rsidRDefault="00BE604D" w:rsidP="00BE604D">
            <w:pPr>
              <w:ind w:left="455"/>
            </w:pPr>
            <w:r>
              <w:t xml:space="preserve">- </w:t>
            </w:r>
            <w:r w:rsidRPr="0045632C">
              <w:t>Test weryfikując</w:t>
            </w:r>
            <w:r>
              <w:t>y</w:t>
            </w:r>
            <w:r w:rsidRPr="0045632C">
              <w:t xml:space="preserve"> zdolności rozpoznawania smaków w roztworach wodnych (aby wykluczyć daltonizm smakowy)</w:t>
            </w:r>
          </w:p>
          <w:p w14:paraId="460AD8B1" w14:textId="77777777" w:rsidR="00BE604D" w:rsidRPr="0045632C" w:rsidRDefault="00BE604D" w:rsidP="00BE604D">
            <w:pPr>
              <w:ind w:left="455"/>
            </w:pPr>
            <w:r>
              <w:t xml:space="preserve">- </w:t>
            </w:r>
            <w:r w:rsidRPr="0045632C">
              <w:t>Test weryfikując</w:t>
            </w:r>
            <w:r>
              <w:t>y</w:t>
            </w:r>
            <w:r w:rsidRPr="0045632C">
              <w:t xml:space="preserve"> zdolności rozpoznawania barw (aby wykluczyć daltonizm barw)</w:t>
            </w:r>
          </w:p>
          <w:p w14:paraId="2927EB19" w14:textId="77777777" w:rsidR="00BE604D" w:rsidRPr="0045632C" w:rsidRDefault="00BE604D" w:rsidP="00BE604D">
            <w:pPr>
              <w:ind w:left="455"/>
            </w:pPr>
            <w:r>
              <w:t xml:space="preserve">- </w:t>
            </w:r>
            <w:r w:rsidRPr="0045632C">
              <w:t>Test weryfikując</w:t>
            </w:r>
            <w:r>
              <w:t>y</w:t>
            </w:r>
            <w:r w:rsidRPr="0045632C">
              <w:t xml:space="preserve"> zdolności rozpoznawania zapachów</w:t>
            </w:r>
          </w:p>
          <w:p w14:paraId="7B72EE07" w14:textId="77777777" w:rsidR="00BE604D" w:rsidRPr="0045632C" w:rsidRDefault="00BE604D" w:rsidP="00BE604D">
            <w:pPr>
              <w:ind w:left="455"/>
            </w:pPr>
            <w:r>
              <w:t xml:space="preserve">- </w:t>
            </w:r>
            <w:r w:rsidRPr="0045632C">
              <w:t>Test opisow</w:t>
            </w:r>
            <w:r>
              <w:t>y</w:t>
            </w:r>
          </w:p>
          <w:p w14:paraId="03227B7B" w14:textId="77777777" w:rsidR="00BE604D" w:rsidRPr="0045632C" w:rsidRDefault="00BE604D" w:rsidP="00BE604D">
            <w:pPr>
              <w:pStyle w:val="Akapitzlist"/>
              <w:numPr>
                <w:ilvl w:val="0"/>
                <w:numId w:val="42"/>
              </w:numPr>
              <w:ind w:left="455"/>
            </w:pPr>
            <w:r w:rsidRPr="0045632C">
              <w:t>Wykłady</w:t>
            </w:r>
            <w:r>
              <w:t>:</w:t>
            </w:r>
          </w:p>
          <w:p w14:paraId="5CE7D7C0" w14:textId="77777777" w:rsidR="00BE604D" w:rsidRPr="0045632C" w:rsidRDefault="00BE604D" w:rsidP="00BE604D">
            <w:pPr>
              <w:ind w:left="455"/>
            </w:pPr>
            <w:r>
              <w:t xml:space="preserve">- </w:t>
            </w:r>
            <w:r w:rsidRPr="0045632C">
              <w:t>Cechy sensoryczne piwa</w:t>
            </w:r>
          </w:p>
          <w:p w14:paraId="454CD830" w14:textId="77777777" w:rsidR="00BE604D" w:rsidRPr="0045632C" w:rsidRDefault="00BE604D" w:rsidP="00BE604D">
            <w:pPr>
              <w:ind w:left="455"/>
            </w:pPr>
            <w:r>
              <w:t xml:space="preserve">- </w:t>
            </w:r>
            <w:r w:rsidRPr="0045632C">
              <w:t>Charakterystyka aromatów i smaków</w:t>
            </w:r>
          </w:p>
          <w:p w14:paraId="300E8873" w14:textId="77777777" w:rsidR="00BE604D" w:rsidRPr="0045632C" w:rsidRDefault="00BE604D" w:rsidP="00BE604D">
            <w:pPr>
              <w:ind w:left="455"/>
            </w:pPr>
            <w:r>
              <w:t xml:space="preserve">- </w:t>
            </w:r>
            <w:r w:rsidRPr="0045632C">
              <w:t>Terminologia cech smakowo-zapachowych piwa</w:t>
            </w:r>
          </w:p>
          <w:p w14:paraId="3895638B" w14:textId="77777777" w:rsidR="00BE604D" w:rsidRPr="0045632C" w:rsidRDefault="00BE604D" w:rsidP="00BE604D">
            <w:pPr>
              <w:ind w:left="455"/>
            </w:pPr>
            <w:r>
              <w:t xml:space="preserve">- </w:t>
            </w:r>
            <w:r w:rsidRPr="0045632C">
              <w:t>Praca panelu degustacyjnego</w:t>
            </w:r>
          </w:p>
          <w:p w14:paraId="56189513" w14:textId="77777777" w:rsidR="00BE604D" w:rsidRPr="0045632C" w:rsidRDefault="00BE604D" w:rsidP="00BE604D">
            <w:pPr>
              <w:ind w:left="455"/>
            </w:pPr>
            <w:r>
              <w:t xml:space="preserve">- </w:t>
            </w:r>
            <w:r w:rsidRPr="0045632C">
              <w:t>Recepcja aromatu</w:t>
            </w:r>
            <w:r>
              <w:t xml:space="preserve">, </w:t>
            </w:r>
            <w:r w:rsidRPr="0045632C">
              <w:t>Recepcja smaku</w:t>
            </w:r>
            <w:r>
              <w:t xml:space="preserve">, </w:t>
            </w:r>
            <w:r w:rsidRPr="0045632C">
              <w:t>Recepcja goryczki</w:t>
            </w:r>
            <w:r>
              <w:t xml:space="preserve">, </w:t>
            </w:r>
            <w:r w:rsidRPr="0045632C">
              <w:t>Recepcja pełni smakowej</w:t>
            </w:r>
            <w:r>
              <w:t xml:space="preserve">, </w:t>
            </w:r>
            <w:r w:rsidRPr="0045632C">
              <w:t>Recepcja kwasu węglowego</w:t>
            </w:r>
          </w:p>
          <w:p w14:paraId="081BE1FB" w14:textId="77777777" w:rsidR="00BE604D" w:rsidRPr="0045632C" w:rsidRDefault="00BE604D" w:rsidP="00BE604D">
            <w:pPr>
              <w:ind w:left="455"/>
            </w:pPr>
            <w:r>
              <w:t xml:space="preserve">- </w:t>
            </w:r>
            <w:r w:rsidRPr="0045632C">
              <w:t>Surowce, warunki warzenia oraz fermentacji i ich wpływ na różnorodność typologiczną, wady piwa</w:t>
            </w:r>
          </w:p>
          <w:p w14:paraId="30B91920" w14:textId="77777777" w:rsidR="00BE604D" w:rsidRPr="0045632C" w:rsidRDefault="00BE604D" w:rsidP="00BE604D">
            <w:pPr>
              <w:ind w:left="455"/>
            </w:pPr>
            <w:r>
              <w:t xml:space="preserve">- </w:t>
            </w:r>
            <w:r w:rsidRPr="0045632C">
              <w:t>Podstawowa wiedza na temat przebiegu konkursów piwa</w:t>
            </w:r>
          </w:p>
          <w:p w14:paraId="4805AA48" w14:textId="77777777" w:rsidR="00BE604D" w:rsidRPr="0045632C" w:rsidRDefault="00BE604D" w:rsidP="00BE604D">
            <w:pPr>
              <w:ind w:left="455"/>
            </w:pPr>
            <w:r>
              <w:t xml:space="preserve">- </w:t>
            </w:r>
            <w:r w:rsidRPr="0045632C">
              <w:t>Praca z piwem na arkuszu oceny</w:t>
            </w:r>
          </w:p>
          <w:p w14:paraId="1C6254D7" w14:textId="77777777" w:rsidR="00BE604D" w:rsidRPr="0045632C" w:rsidRDefault="00BE604D" w:rsidP="00BE604D">
            <w:pPr>
              <w:pStyle w:val="Akapitzlist"/>
              <w:numPr>
                <w:ilvl w:val="0"/>
                <w:numId w:val="42"/>
              </w:numPr>
              <w:ind w:left="455"/>
            </w:pPr>
            <w:r w:rsidRPr="0045632C">
              <w:t>Ćwiczenia</w:t>
            </w:r>
          </w:p>
          <w:p w14:paraId="035D76EE" w14:textId="77777777" w:rsidR="00BE604D" w:rsidRPr="0045632C" w:rsidRDefault="00BE604D" w:rsidP="00BE604D">
            <w:pPr>
              <w:ind w:left="455"/>
            </w:pPr>
            <w:r>
              <w:t xml:space="preserve">- </w:t>
            </w:r>
            <w:r w:rsidRPr="0045632C">
              <w:t>Typowe wady smakowo-zapachowe piwa (roztwory wodne)</w:t>
            </w:r>
          </w:p>
          <w:p w14:paraId="33A82C21" w14:textId="77777777" w:rsidR="00BE604D" w:rsidRPr="0045632C" w:rsidRDefault="00BE604D" w:rsidP="00BE604D">
            <w:pPr>
              <w:ind w:left="455"/>
            </w:pPr>
            <w:r>
              <w:t xml:space="preserve">- </w:t>
            </w:r>
            <w:r w:rsidRPr="0045632C">
              <w:t>Typowe wady smakowo-zapachowe piwa (roztwory w piwie)</w:t>
            </w:r>
          </w:p>
          <w:p w14:paraId="10E34F78" w14:textId="4976F7D2" w:rsidR="00BE604D" w:rsidRPr="0032217A" w:rsidRDefault="00BE604D" w:rsidP="00BE604D">
            <w:pPr>
              <w:pStyle w:val="Akapitzlist"/>
              <w:numPr>
                <w:ilvl w:val="0"/>
                <w:numId w:val="52"/>
              </w:numPr>
              <w:ind w:left="458"/>
            </w:pPr>
            <w:r w:rsidRPr="0045632C">
              <w:t>Degustacja profilowa wybranych stylów</w:t>
            </w:r>
          </w:p>
        </w:tc>
      </w:tr>
      <w:tr w:rsidR="00BE604D" w14:paraId="60C63D76" w14:textId="77777777" w:rsidTr="00F53B47">
        <w:tc>
          <w:tcPr>
            <w:tcW w:w="562" w:type="dxa"/>
          </w:tcPr>
          <w:p w14:paraId="2B3C9E72" w14:textId="1D328562" w:rsidR="00BE604D" w:rsidRPr="005319A1" w:rsidRDefault="00BE604D" w:rsidP="00BE604D">
            <w:pPr>
              <w:rPr>
                <w:b/>
                <w:bCs/>
                <w:color w:val="EE0000"/>
              </w:rPr>
            </w:pPr>
            <w:r w:rsidRPr="00413F91">
              <w:rPr>
                <w:b/>
                <w:bCs/>
              </w:rPr>
              <w:t>2</w:t>
            </w:r>
          </w:p>
        </w:tc>
        <w:tc>
          <w:tcPr>
            <w:tcW w:w="2694" w:type="dxa"/>
          </w:tcPr>
          <w:p w14:paraId="3633CC81" w14:textId="77777777" w:rsidR="00BE604D" w:rsidRPr="00413F91" w:rsidRDefault="00BE604D" w:rsidP="00BE604D">
            <w:pPr>
              <w:rPr>
                <w:b/>
                <w:bCs/>
              </w:rPr>
            </w:pPr>
            <w:r w:rsidRPr="00413F91">
              <w:rPr>
                <w:b/>
                <w:bCs/>
              </w:rPr>
              <w:t xml:space="preserve">Kurs kiperski piwa </w:t>
            </w:r>
          </w:p>
          <w:p w14:paraId="4F97425F" w14:textId="7C394AC6" w:rsidR="00BE604D" w:rsidRPr="005319A1" w:rsidRDefault="00BE604D" w:rsidP="00BE604D">
            <w:pPr>
              <w:rPr>
                <w:b/>
                <w:bCs/>
                <w:color w:val="EE0000"/>
              </w:rPr>
            </w:pPr>
            <w:r w:rsidRPr="00413F91">
              <w:rPr>
                <w:b/>
                <w:bCs/>
              </w:rPr>
              <w:t xml:space="preserve">stopień II </w:t>
            </w:r>
            <w:r w:rsidRPr="00413F91">
              <w:rPr>
                <w:rFonts w:cstheme="minorHAnsi"/>
                <w:b/>
                <w:bCs/>
              </w:rPr>
              <w:t>(N)</w:t>
            </w:r>
          </w:p>
        </w:tc>
        <w:tc>
          <w:tcPr>
            <w:tcW w:w="12768" w:type="dxa"/>
          </w:tcPr>
          <w:p w14:paraId="3CF68CEF" w14:textId="77777777" w:rsidR="00BE604D" w:rsidRPr="009752A2" w:rsidRDefault="00BE604D" w:rsidP="00BE604D">
            <w:r w:rsidRPr="009752A2">
              <w:t>Liczba osób objętych wsparciem: 2</w:t>
            </w:r>
          </w:p>
          <w:p w14:paraId="5989822B" w14:textId="77777777" w:rsidR="00BE604D" w:rsidRPr="009752A2" w:rsidRDefault="00BE604D" w:rsidP="00BE604D">
            <w:r w:rsidRPr="009752A2">
              <w:t xml:space="preserve">Liczba godzin dydaktycznych/zegarowych szkolenia: </w:t>
            </w:r>
            <w:r>
              <w:t>28</w:t>
            </w:r>
            <w:r w:rsidRPr="009752A2">
              <w:t xml:space="preserve"> h</w:t>
            </w:r>
          </w:p>
          <w:p w14:paraId="0B538131" w14:textId="77777777" w:rsidR="00BE604D" w:rsidRPr="009752A2" w:rsidRDefault="00BE604D" w:rsidP="00BE604D">
            <w:r w:rsidRPr="009752A2">
              <w:t xml:space="preserve">Typ szkolenia: zewnętrzne </w:t>
            </w:r>
          </w:p>
          <w:p w14:paraId="1D8FF8EA" w14:textId="77777777" w:rsidR="00BE604D" w:rsidRPr="009752A2" w:rsidRDefault="00BE604D" w:rsidP="00BE604D">
            <w:r w:rsidRPr="009752A2">
              <w:t xml:space="preserve">Egzamin: wewnętrzny </w:t>
            </w:r>
          </w:p>
          <w:p w14:paraId="374CE0C1" w14:textId="77777777" w:rsidR="00BE604D" w:rsidRPr="009752A2" w:rsidRDefault="00BE604D" w:rsidP="00BE604D">
            <w:r w:rsidRPr="009752A2">
              <w:t>Przybliżony termin świadczenia wsparcia: marzec 2026 r. – marzec 2027 r.</w:t>
            </w:r>
          </w:p>
          <w:p w14:paraId="1B572B5A" w14:textId="77777777" w:rsidR="00BE604D" w:rsidRPr="009752A2" w:rsidRDefault="00BE604D" w:rsidP="00BE604D">
            <w:r w:rsidRPr="009752A2">
              <w:t>Materiały szkoleniowe: w formie drukowanej, wpięte w skoroszyt, po 1 egzemplarzu dla każdej osoby objętej projektem</w:t>
            </w:r>
          </w:p>
          <w:p w14:paraId="7A26C9FF" w14:textId="77777777" w:rsidR="00BE604D" w:rsidRPr="009752A2" w:rsidRDefault="00BE604D" w:rsidP="00BE604D">
            <w:r w:rsidRPr="009752A2">
              <w:t>Kadra: prowadzący szkolenie - min. 2 letnie doświadczenie zaw. w dziedzinie, znajomość tematyki szkolenia</w:t>
            </w:r>
          </w:p>
          <w:p w14:paraId="3D204595" w14:textId="77777777" w:rsidR="00BE604D" w:rsidRPr="008E4FD0" w:rsidRDefault="00BE604D" w:rsidP="00BE604D">
            <w:pPr>
              <w:rPr>
                <w:b/>
                <w:bCs/>
              </w:rPr>
            </w:pPr>
            <w:r w:rsidRPr="008E4FD0">
              <w:rPr>
                <w:b/>
                <w:bCs/>
              </w:rPr>
              <w:t>Oczekiwane efekty szkolenia:</w:t>
            </w:r>
          </w:p>
          <w:p w14:paraId="1A1A280B" w14:textId="77777777" w:rsidR="00BE604D" w:rsidRPr="0045632C" w:rsidRDefault="00BE604D" w:rsidP="00BE604D">
            <w:r>
              <w:t>Uczestnik</w:t>
            </w:r>
          </w:p>
          <w:p w14:paraId="787EE956" w14:textId="77777777" w:rsidR="00BE604D" w:rsidRPr="008E4FD0" w:rsidRDefault="00BE604D" w:rsidP="00BE604D">
            <w:pPr>
              <w:pStyle w:val="Akapitzlist"/>
              <w:numPr>
                <w:ilvl w:val="0"/>
                <w:numId w:val="42"/>
              </w:numPr>
              <w:ind w:left="455"/>
            </w:pPr>
            <w:r>
              <w:t>P</w:t>
            </w:r>
            <w:r w:rsidRPr="008E4FD0">
              <w:t>oszerz</w:t>
            </w:r>
            <w:r>
              <w:t>y wiedzę na temat t</w:t>
            </w:r>
            <w:r w:rsidRPr="008E4FD0">
              <w:t>yp</w:t>
            </w:r>
            <w:r>
              <w:t>ów</w:t>
            </w:r>
            <w:r w:rsidRPr="008E4FD0">
              <w:t xml:space="preserve"> i styl</w:t>
            </w:r>
            <w:r>
              <w:t>ów</w:t>
            </w:r>
            <w:r w:rsidRPr="008E4FD0">
              <w:t xml:space="preserve"> piwn</w:t>
            </w:r>
            <w:r>
              <w:t>ych</w:t>
            </w:r>
            <w:r w:rsidRPr="008E4FD0">
              <w:t xml:space="preserve"> </w:t>
            </w:r>
            <w:r>
              <w:t>oraz s</w:t>
            </w:r>
            <w:r w:rsidRPr="0045632C">
              <w:t>urowc</w:t>
            </w:r>
            <w:r>
              <w:t>ów -</w:t>
            </w:r>
            <w:r w:rsidRPr="0045632C">
              <w:t xml:space="preserve"> ich charakterystyk</w:t>
            </w:r>
            <w:r>
              <w:t>ę i</w:t>
            </w:r>
            <w:r w:rsidRPr="0045632C">
              <w:t xml:space="preserve"> wpływ na składowe sensoryczne piwa</w:t>
            </w:r>
          </w:p>
          <w:p w14:paraId="37CA830D" w14:textId="77777777" w:rsidR="00BE604D" w:rsidRPr="008E4FD0" w:rsidRDefault="00BE604D" w:rsidP="00BE604D">
            <w:pPr>
              <w:pStyle w:val="Akapitzlist"/>
              <w:numPr>
                <w:ilvl w:val="0"/>
                <w:numId w:val="42"/>
              </w:numPr>
              <w:ind w:left="455"/>
            </w:pPr>
            <w:r>
              <w:t>Pozna p</w:t>
            </w:r>
            <w:r w:rsidRPr="008E4FD0">
              <w:t>roces produkcyjny i wpływ na jakość piwa</w:t>
            </w:r>
            <w:r>
              <w:t>, pozna p</w:t>
            </w:r>
            <w:r w:rsidRPr="008E4FD0">
              <w:t>roces warzenia piwa</w:t>
            </w:r>
          </w:p>
          <w:p w14:paraId="6F125878" w14:textId="77777777" w:rsidR="00BE604D" w:rsidRPr="008E4FD0" w:rsidRDefault="00BE604D" w:rsidP="00BE604D">
            <w:pPr>
              <w:pStyle w:val="Akapitzlist"/>
              <w:numPr>
                <w:ilvl w:val="0"/>
                <w:numId w:val="42"/>
              </w:numPr>
              <w:ind w:left="455"/>
            </w:pPr>
            <w:r>
              <w:t>B</w:t>
            </w:r>
            <w:r w:rsidRPr="008E4FD0">
              <w:t>ud</w:t>
            </w:r>
            <w:r>
              <w:t>uje</w:t>
            </w:r>
            <w:r w:rsidRPr="008E4FD0">
              <w:t xml:space="preserve"> pamię</w:t>
            </w:r>
            <w:r>
              <w:t>ć</w:t>
            </w:r>
            <w:r w:rsidRPr="008E4FD0">
              <w:t xml:space="preserve"> sensoryczn</w:t>
            </w:r>
            <w:r>
              <w:t>ą</w:t>
            </w:r>
            <w:r w:rsidRPr="008E4FD0">
              <w:t xml:space="preserve"> </w:t>
            </w:r>
            <w:r>
              <w:t>- r</w:t>
            </w:r>
            <w:r w:rsidRPr="008E4FD0">
              <w:t>ozpozna</w:t>
            </w:r>
            <w:r>
              <w:t>je</w:t>
            </w:r>
            <w:r w:rsidRPr="008E4FD0">
              <w:t xml:space="preserve"> wiel</w:t>
            </w:r>
            <w:r>
              <w:t>e</w:t>
            </w:r>
            <w:r w:rsidRPr="008E4FD0">
              <w:t xml:space="preserve"> wzorców sensorycznych oraz wad</w:t>
            </w:r>
            <w:r>
              <w:t>y</w:t>
            </w:r>
            <w:r w:rsidRPr="008E4FD0">
              <w:t xml:space="preserve"> na próbkach piwnyc</w:t>
            </w:r>
            <w:r>
              <w:t>h</w:t>
            </w:r>
          </w:p>
          <w:p w14:paraId="2DD8F020" w14:textId="77777777" w:rsidR="00BE604D" w:rsidRPr="008E4FD0" w:rsidRDefault="00BE604D" w:rsidP="00BE604D">
            <w:pPr>
              <w:pStyle w:val="Akapitzlist"/>
              <w:numPr>
                <w:ilvl w:val="0"/>
                <w:numId w:val="42"/>
              </w:numPr>
              <w:ind w:left="455"/>
            </w:pPr>
            <w:r>
              <w:t>Degustuje p</w:t>
            </w:r>
            <w:r w:rsidRPr="008E4FD0">
              <w:t xml:space="preserve">iwa </w:t>
            </w:r>
            <w:r>
              <w:t>z</w:t>
            </w:r>
            <w:r w:rsidRPr="008E4FD0">
              <w:t xml:space="preserve"> różnych zakątk</w:t>
            </w:r>
            <w:r>
              <w:t>ów</w:t>
            </w:r>
            <w:r w:rsidRPr="008E4FD0">
              <w:t xml:space="preserve"> świata</w:t>
            </w:r>
          </w:p>
          <w:p w14:paraId="7680D144" w14:textId="77777777" w:rsidR="00BE604D" w:rsidRPr="008E4FD0" w:rsidRDefault="00BE604D" w:rsidP="00BE604D">
            <w:pPr>
              <w:pStyle w:val="Akapitzlist"/>
              <w:numPr>
                <w:ilvl w:val="0"/>
                <w:numId w:val="42"/>
              </w:numPr>
              <w:ind w:left="455"/>
            </w:pPr>
            <w:r>
              <w:t>Utrwala po</w:t>
            </w:r>
            <w:r w:rsidRPr="008E4FD0">
              <w:t>prawny schemat serwowania piwa</w:t>
            </w:r>
            <w:r>
              <w:t xml:space="preserve"> oraz ł</w:t>
            </w:r>
            <w:r w:rsidRPr="008E4FD0">
              <w:t>ączenie piwa z jedzeniem</w:t>
            </w:r>
          </w:p>
          <w:p w14:paraId="46E90F25" w14:textId="77777777" w:rsidR="00BE604D" w:rsidRDefault="00BE604D" w:rsidP="00BE604D">
            <w:pPr>
              <w:pStyle w:val="Akapitzlist"/>
              <w:numPr>
                <w:ilvl w:val="0"/>
                <w:numId w:val="42"/>
              </w:numPr>
              <w:ind w:left="455"/>
            </w:pPr>
            <w:r>
              <w:t>Nauczy się, j</w:t>
            </w:r>
            <w:r w:rsidRPr="008E4FD0">
              <w:t>ak opisywać piwa przy użyciu schematu degustacji</w:t>
            </w:r>
          </w:p>
          <w:p w14:paraId="75F6D894" w14:textId="77777777" w:rsidR="00BE604D" w:rsidRPr="008E4FD0" w:rsidRDefault="00BE604D" w:rsidP="00BE604D">
            <w:pPr>
              <w:pStyle w:val="Akapitzlist"/>
              <w:numPr>
                <w:ilvl w:val="0"/>
                <w:numId w:val="42"/>
              </w:numPr>
              <w:ind w:left="455"/>
            </w:pPr>
            <w:r>
              <w:t>Nauczy się s</w:t>
            </w:r>
            <w:r w:rsidRPr="008E4FD0">
              <w:t>ędziowania podczas konkursów</w:t>
            </w:r>
          </w:p>
          <w:p w14:paraId="19DF9350" w14:textId="77777777" w:rsidR="00BE604D" w:rsidRPr="008E4FD0" w:rsidRDefault="00BE604D" w:rsidP="00BE604D">
            <w:pPr>
              <w:rPr>
                <w:b/>
                <w:bCs/>
              </w:rPr>
            </w:pPr>
            <w:r w:rsidRPr="008E4FD0">
              <w:rPr>
                <w:b/>
                <w:bCs/>
              </w:rPr>
              <w:t>Ramowy program szkolenia:</w:t>
            </w:r>
          </w:p>
          <w:p w14:paraId="31232D1E" w14:textId="77777777" w:rsidR="00BE604D" w:rsidRPr="0045632C" w:rsidRDefault="00BE604D" w:rsidP="00BE604D">
            <w:pPr>
              <w:pStyle w:val="Akapitzlist"/>
              <w:numPr>
                <w:ilvl w:val="0"/>
                <w:numId w:val="42"/>
              </w:numPr>
              <w:ind w:left="455"/>
            </w:pPr>
            <w:r w:rsidRPr="0045632C">
              <w:t>Weryfikacja wrażliwości sensorycznej:</w:t>
            </w:r>
          </w:p>
          <w:p w14:paraId="2D86B58F" w14:textId="77777777" w:rsidR="00BE604D" w:rsidRPr="0045632C" w:rsidRDefault="00BE604D" w:rsidP="00BE604D">
            <w:pPr>
              <w:ind w:left="455"/>
            </w:pPr>
            <w:r>
              <w:t xml:space="preserve">- </w:t>
            </w:r>
            <w:r w:rsidRPr="0045632C">
              <w:t>Test weryfikując</w:t>
            </w:r>
            <w:r>
              <w:t>y</w:t>
            </w:r>
            <w:r w:rsidRPr="0045632C">
              <w:t xml:space="preserve"> zdolności rozpoznawania smaków w roztworach wodnych (aby wykluczyć daltonizm smakowy)</w:t>
            </w:r>
          </w:p>
          <w:p w14:paraId="23F00ABD" w14:textId="77777777" w:rsidR="00BE604D" w:rsidRDefault="00BE604D" w:rsidP="00BE604D">
            <w:pPr>
              <w:ind w:left="455"/>
            </w:pPr>
            <w:r>
              <w:t xml:space="preserve">- </w:t>
            </w:r>
            <w:r w:rsidRPr="0045632C">
              <w:t>Test weryfikując</w:t>
            </w:r>
            <w:r>
              <w:t>y</w:t>
            </w:r>
            <w:r w:rsidRPr="0045632C">
              <w:t xml:space="preserve"> zdolności rozpoznawania barw (aby wykluczyć daltonizm barw)</w:t>
            </w:r>
          </w:p>
          <w:p w14:paraId="4AD8BBB1" w14:textId="77777777" w:rsidR="00BE604D" w:rsidRDefault="00BE604D" w:rsidP="00BE604D">
            <w:pPr>
              <w:ind w:left="455"/>
            </w:pPr>
            <w:r>
              <w:t xml:space="preserve">- </w:t>
            </w:r>
            <w:r w:rsidRPr="008E4FD0">
              <w:t>Test weryfikujący zdolności rozpoznawania &amp; zapamiętywania zapachów</w:t>
            </w:r>
          </w:p>
          <w:p w14:paraId="77A556A1" w14:textId="77777777" w:rsidR="00BE604D" w:rsidRDefault="00BE604D" w:rsidP="00BE604D">
            <w:pPr>
              <w:ind w:left="455"/>
            </w:pPr>
            <w:r>
              <w:t xml:space="preserve">- </w:t>
            </w:r>
            <w:r w:rsidRPr="008E4FD0">
              <w:t>Test weryfikujący zdolności posługiwania się skalą</w:t>
            </w:r>
          </w:p>
          <w:p w14:paraId="1CF95CD2" w14:textId="77777777" w:rsidR="00BE604D" w:rsidRDefault="00BE604D" w:rsidP="00BE604D">
            <w:pPr>
              <w:ind w:left="455"/>
            </w:pPr>
            <w:r>
              <w:t xml:space="preserve">- </w:t>
            </w:r>
            <w:r w:rsidRPr="008E4FD0">
              <w:t>Test szeregowania</w:t>
            </w:r>
          </w:p>
          <w:p w14:paraId="256AA15C" w14:textId="77777777" w:rsidR="00BE604D" w:rsidRDefault="00BE604D" w:rsidP="00BE604D">
            <w:pPr>
              <w:ind w:left="455"/>
            </w:pPr>
            <w:r>
              <w:t xml:space="preserve">- </w:t>
            </w:r>
            <w:r w:rsidRPr="008E4FD0">
              <w:t>Test na zdolności wykrywania różnic między produktami</w:t>
            </w:r>
          </w:p>
          <w:p w14:paraId="06BCFB53" w14:textId="77777777" w:rsidR="00BE604D" w:rsidRPr="0045632C" w:rsidRDefault="00BE604D" w:rsidP="00BE604D">
            <w:pPr>
              <w:ind w:left="455"/>
            </w:pPr>
            <w:r>
              <w:t xml:space="preserve">- </w:t>
            </w:r>
            <w:r w:rsidRPr="008E4FD0">
              <w:t>Test wykrywania różnic w intensywności danego smaku</w:t>
            </w:r>
          </w:p>
          <w:p w14:paraId="1B025BC6" w14:textId="77777777" w:rsidR="00BE604D" w:rsidRPr="0045632C" w:rsidRDefault="00BE604D" w:rsidP="00BE604D">
            <w:pPr>
              <w:ind w:left="455"/>
            </w:pPr>
            <w:r>
              <w:t xml:space="preserve">- </w:t>
            </w:r>
            <w:r w:rsidRPr="0045632C">
              <w:t>Test opisow</w:t>
            </w:r>
            <w:r>
              <w:t>y</w:t>
            </w:r>
          </w:p>
          <w:p w14:paraId="44876C62" w14:textId="77777777" w:rsidR="00BE604D" w:rsidRPr="0045632C" w:rsidRDefault="00BE604D" w:rsidP="00BE604D">
            <w:pPr>
              <w:pStyle w:val="Akapitzlist"/>
              <w:numPr>
                <w:ilvl w:val="0"/>
                <w:numId w:val="42"/>
              </w:numPr>
              <w:ind w:left="455"/>
            </w:pPr>
            <w:r w:rsidRPr="0045632C">
              <w:t>Wykłady</w:t>
            </w:r>
            <w:r>
              <w:t>:</w:t>
            </w:r>
          </w:p>
          <w:p w14:paraId="1A55C0F3" w14:textId="77777777" w:rsidR="00BE604D" w:rsidRPr="008E4FD0" w:rsidRDefault="00BE604D" w:rsidP="00BE604D">
            <w:pPr>
              <w:ind w:left="455"/>
            </w:pPr>
            <w:r>
              <w:t xml:space="preserve">- </w:t>
            </w:r>
            <w:r w:rsidRPr="008E4FD0">
              <w:t>Jaką rolę grają zmysły przy ocenie organoleptycznej produktu, w tym piwa i na co należy zwrócić uwagę</w:t>
            </w:r>
          </w:p>
          <w:p w14:paraId="66D7D97B" w14:textId="77777777" w:rsidR="00BE604D" w:rsidRPr="008E4FD0" w:rsidRDefault="00BE604D" w:rsidP="00BE604D">
            <w:pPr>
              <w:ind w:left="455"/>
            </w:pPr>
            <w:r>
              <w:t xml:space="preserve">- </w:t>
            </w:r>
            <w:r w:rsidRPr="008E4FD0">
              <w:t>Komponowanie piwa</w:t>
            </w:r>
          </w:p>
          <w:p w14:paraId="01BF2E29" w14:textId="77777777" w:rsidR="00BE604D" w:rsidRPr="008E4FD0" w:rsidRDefault="00BE604D" w:rsidP="00BE604D">
            <w:pPr>
              <w:ind w:left="455"/>
            </w:pPr>
            <w:r>
              <w:t xml:space="preserve">- </w:t>
            </w:r>
            <w:r w:rsidRPr="008E4FD0">
              <w:t>Cechy sensoryczne piwa pod katem poszczególnych gatunków i stylów</w:t>
            </w:r>
          </w:p>
          <w:p w14:paraId="1E5A92A5" w14:textId="77777777" w:rsidR="00BE604D" w:rsidRPr="008E4FD0" w:rsidRDefault="00BE604D" w:rsidP="00BE604D">
            <w:pPr>
              <w:ind w:left="455"/>
            </w:pPr>
            <w:r>
              <w:t xml:space="preserve">- </w:t>
            </w:r>
            <w:r w:rsidRPr="008E4FD0">
              <w:t>Charakterystyczne smaki i aromaty dla poszczególnych gatunków i stylów</w:t>
            </w:r>
          </w:p>
          <w:p w14:paraId="13B87CD1" w14:textId="77777777" w:rsidR="00BE604D" w:rsidRPr="008E4FD0" w:rsidRDefault="00BE604D" w:rsidP="00BE604D">
            <w:pPr>
              <w:ind w:left="455"/>
            </w:pPr>
            <w:r>
              <w:t xml:space="preserve">- </w:t>
            </w:r>
            <w:r w:rsidRPr="008E4FD0">
              <w:t>Powtórzenie technik degustacyjnych</w:t>
            </w:r>
          </w:p>
          <w:p w14:paraId="2799233C" w14:textId="77777777" w:rsidR="00BE604D" w:rsidRPr="008E4FD0" w:rsidRDefault="00BE604D" w:rsidP="00BE604D">
            <w:pPr>
              <w:ind w:left="455"/>
            </w:pPr>
            <w:r>
              <w:t xml:space="preserve">- </w:t>
            </w:r>
            <w:r w:rsidRPr="008E4FD0">
              <w:t>Surowce, warunki warzenia oraz fermentacji i ich wpływ na różnorodność typologiczną, wady piwa</w:t>
            </w:r>
          </w:p>
          <w:p w14:paraId="38E98F50" w14:textId="77777777" w:rsidR="00BE604D" w:rsidRPr="008E4FD0" w:rsidRDefault="00BE604D" w:rsidP="00BE604D">
            <w:pPr>
              <w:ind w:left="455"/>
            </w:pPr>
            <w:r>
              <w:t xml:space="preserve">- </w:t>
            </w:r>
            <w:r w:rsidRPr="008E4FD0">
              <w:t>Wspólne warzenie piwa</w:t>
            </w:r>
          </w:p>
          <w:p w14:paraId="732BB3B8" w14:textId="77777777" w:rsidR="00BE604D" w:rsidRPr="008E4FD0" w:rsidRDefault="00BE604D" w:rsidP="00BE604D">
            <w:pPr>
              <w:ind w:left="455"/>
            </w:pPr>
            <w:r>
              <w:t xml:space="preserve">- </w:t>
            </w:r>
            <w:r w:rsidRPr="008E4FD0">
              <w:t>Zasady organizacji i przebiegu konkursów piwa</w:t>
            </w:r>
          </w:p>
          <w:p w14:paraId="6E9A9ADE" w14:textId="77777777" w:rsidR="00BE604D" w:rsidRPr="008E4FD0" w:rsidRDefault="00BE604D" w:rsidP="00BE604D">
            <w:pPr>
              <w:ind w:left="455"/>
            </w:pPr>
            <w:r>
              <w:t xml:space="preserve">- </w:t>
            </w:r>
            <w:r w:rsidRPr="008E4FD0">
              <w:t>Arkusz oceny sensorycznej</w:t>
            </w:r>
          </w:p>
          <w:p w14:paraId="3C342EC2" w14:textId="77777777" w:rsidR="00BE604D" w:rsidRPr="008E4FD0" w:rsidRDefault="00BE604D" w:rsidP="00BE604D">
            <w:pPr>
              <w:ind w:left="455"/>
            </w:pPr>
            <w:r>
              <w:t xml:space="preserve">- </w:t>
            </w:r>
            <w:r w:rsidRPr="008E4FD0">
              <w:t>Praca z piwem na arkuszu ocen wykorzystywany podczas konkursów piwnych</w:t>
            </w:r>
          </w:p>
          <w:p w14:paraId="38F2A8E9" w14:textId="77777777" w:rsidR="00BE604D" w:rsidRPr="0045632C" w:rsidRDefault="00BE604D" w:rsidP="00BE604D">
            <w:pPr>
              <w:pStyle w:val="Akapitzlist"/>
              <w:numPr>
                <w:ilvl w:val="0"/>
                <w:numId w:val="42"/>
              </w:numPr>
              <w:ind w:left="455"/>
            </w:pPr>
            <w:r w:rsidRPr="0045632C">
              <w:t>Ćwiczenia</w:t>
            </w:r>
          </w:p>
          <w:p w14:paraId="5046C3B7" w14:textId="77777777" w:rsidR="00BE604D" w:rsidRPr="008E4FD0" w:rsidRDefault="00BE604D" w:rsidP="00BE604D">
            <w:pPr>
              <w:ind w:left="455"/>
            </w:pPr>
            <w:r>
              <w:t xml:space="preserve">- </w:t>
            </w:r>
            <w:r w:rsidRPr="008E4FD0">
              <w:t>Typowe wady smakowo-zapachowe piwa (roztwory wodne)</w:t>
            </w:r>
          </w:p>
          <w:p w14:paraId="45CF31DA" w14:textId="77777777" w:rsidR="00BE604D" w:rsidRPr="008E4FD0" w:rsidRDefault="00BE604D" w:rsidP="00BE604D">
            <w:pPr>
              <w:ind w:left="455"/>
            </w:pPr>
            <w:r>
              <w:t xml:space="preserve">- </w:t>
            </w:r>
            <w:r w:rsidRPr="008E4FD0">
              <w:t>Typowe wady smakowo-zapachowe piwa (roztwory w piwie)</w:t>
            </w:r>
          </w:p>
          <w:p w14:paraId="38B84107" w14:textId="77777777" w:rsidR="00BE604D" w:rsidRPr="008E4FD0" w:rsidRDefault="00BE604D" w:rsidP="00BE604D">
            <w:pPr>
              <w:ind w:left="455"/>
            </w:pPr>
            <w:r>
              <w:t xml:space="preserve">- </w:t>
            </w:r>
            <w:r w:rsidRPr="008E4FD0">
              <w:t>Warzenie piwa</w:t>
            </w:r>
          </w:p>
          <w:p w14:paraId="78DA10DF" w14:textId="5C0EA628" w:rsidR="00BE604D" w:rsidRPr="0032217A" w:rsidRDefault="00BE604D" w:rsidP="00BE604D">
            <w:pPr>
              <w:pStyle w:val="Akapitzlist"/>
              <w:numPr>
                <w:ilvl w:val="0"/>
                <w:numId w:val="52"/>
              </w:numPr>
              <w:ind w:left="458"/>
            </w:pPr>
            <w:r w:rsidRPr="008E4FD0">
              <w:t>Degustacja profilowa wybranych stylów</w:t>
            </w:r>
          </w:p>
        </w:tc>
      </w:tr>
      <w:tr w:rsidR="004362F7" w14:paraId="1C728A6F" w14:textId="77777777" w:rsidTr="004362F7">
        <w:tc>
          <w:tcPr>
            <w:tcW w:w="16024" w:type="dxa"/>
            <w:gridSpan w:val="3"/>
            <w:shd w:val="clear" w:color="auto" w:fill="D9D9D9" w:themeFill="background1" w:themeFillShade="D9"/>
          </w:tcPr>
          <w:p w14:paraId="1EC002ED" w14:textId="77777777" w:rsidR="004362F7" w:rsidRDefault="004362F7" w:rsidP="00C443CF">
            <w:pPr>
              <w:jc w:val="center"/>
              <w:rPr>
                <w:b/>
                <w:bCs/>
              </w:rPr>
            </w:pPr>
          </w:p>
          <w:p w14:paraId="3649E01F" w14:textId="77777777" w:rsidR="004362F7" w:rsidRDefault="004362F7" w:rsidP="00C443CF">
            <w:pPr>
              <w:jc w:val="center"/>
              <w:rPr>
                <w:b/>
                <w:bCs/>
                <w:sz w:val="24"/>
                <w:szCs w:val="24"/>
              </w:rPr>
            </w:pPr>
            <w:r w:rsidRPr="004362F7">
              <w:rPr>
                <w:b/>
                <w:bCs/>
                <w:sz w:val="24"/>
                <w:szCs w:val="24"/>
              </w:rPr>
              <w:t>Część III</w:t>
            </w:r>
          </w:p>
          <w:p w14:paraId="74DEA526" w14:textId="62A2E88B" w:rsidR="00A44478" w:rsidRPr="004362F7" w:rsidRDefault="00A44478" w:rsidP="00C443C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908E8" w14:paraId="1176395A" w14:textId="77777777" w:rsidTr="00F53B47">
        <w:tc>
          <w:tcPr>
            <w:tcW w:w="562" w:type="dxa"/>
          </w:tcPr>
          <w:p w14:paraId="356F8DEE" w14:textId="76B0AD74" w:rsidR="005908E8" w:rsidRDefault="00C443CF" w:rsidP="005908E8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694" w:type="dxa"/>
          </w:tcPr>
          <w:p w14:paraId="13A4C2C6" w14:textId="15FC2003" w:rsidR="005908E8" w:rsidRPr="0032217A" w:rsidRDefault="005908E8" w:rsidP="005908E8">
            <w:pPr>
              <w:rPr>
                <w:b/>
                <w:bCs/>
              </w:rPr>
            </w:pPr>
            <w:r w:rsidRPr="00642179">
              <w:rPr>
                <w:b/>
                <w:bCs/>
              </w:rPr>
              <w:t xml:space="preserve">Kurs na operatora wózków jezdniowych podnośnikowych </w:t>
            </w:r>
            <w:r w:rsidR="00F727C3" w:rsidRPr="00413F91">
              <w:rPr>
                <w:b/>
                <w:bCs/>
              </w:rPr>
              <w:t>(U)</w:t>
            </w:r>
          </w:p>
        </w:tc>
        <w:tc>
          <w:tcPr>
            <w:tcW w:w="12768" w:type="dxa"/>
          </w:tcPr>
          <w:p w14:paraId="505CC9F2" w14:textId="77777777" w:rsidR="005908E8" w:rsidRPr="008D1559" w:rsidRDefault="005908E8" w:rsidP="005908E8">
            <w:r w:rsidRPr="008D1559">
              <w:t>Liczba osób objętych wsparciem: 20</w:t>
            </w:r>
          </w:p>
          <w:p w14:paraId="12BC3470" w14:textId="77777777" w:rsidR="005908E8" w:rsidRPr="008D1559" w:rsidRDefault="005908E8" w:rsidP="005908E8">
            <w:r w:rsidRPr="008D1559">
              <w:t>Liczba godzin dydaktycznych/zegarowych szkolenia: 67h</w:t>
            </w:r>
          </w:p>
          <w:p w14:paraId="59347943" w14:textId="77777777" w:rsidR="005908E8" w:rsidRPr="008D1559" w:rsidRDefault="005908E8" w:rsidP="005908E8">
            <w:r w:rsidRPr="008D1559">
              <w:t>Teoria: 44h</w:t>
            </w:r>
          </w:p>
          <w:p w14:paraId="4D1CF19B" w14:textId="77777777" w:rsidR="005908E8" w:rsidRPr="008D1559" w:rsidRDefault="005908E8" w:rsidP="005908E8">
            <w:r w:rsidRPr="008D1559">
              <w:t>Praktyka: 23h</w:t>
            </w:r>
          </w:p>
          <w:p w14:paraId="6A6DA138" w14:textId="77777777" w:rsidR="005908E8" w:rsidRPr="00B17CD1" w:rsidRDefault="005908E8" w:rsidP="005908E8">
            <w:r w:rsidRPr="008D1559">
              <w:t>Liczba grup</w:t>
            </w:r>
            <w:r w:rsidRPr="00B17CD1">
              <w:t>: 2</w:t>
            </w:r>
          </w:p>
          <w:p w14:paraId="0ACEE05A" w14:textId="77777777" w:rsidR="005908E8" w:rsidRPr="008D1559" w:rsidRDefault="005908E8" w:rsidP="005908E8">
            <w:r w:rsidRPr="008D1559">
              <w:t>Typ szkolenia: stacjonarne</w:t>
            </w:r>
          </w:p>
          <w:p w14:paraId="3D818B9A" w14:textId="77777777" w:rsidR="005908E8" w:rsidRPr="008D1559" w:rsidRDefault="005908E8" w:rsidP="005908E8">
            <w:r w:rsidRPr="008D1559">
              <w:t>Egzamin wewnętrzny: egzamin przeprowadzony przez wykonawcę</w:t>
            </w:r>
            <w:r>
              <w:t>.</w:t>
            </w:r>
          </w:p>
          <w:p w14:paraId="2DD5618C" w14:textId="77777777" w:rsidR="005908E8" w:rsidRPr="008D1559" w:rsidRDefault="005908E8" w:rsidP="005908E8">
            <w:r w:rsidRPr="008D1559">
              <w:t>Egzamin zewnętrzny: nadający uprawnienia do obsługi wózków jezdniowych podnośnikowych jezdniowego podnośnikowego wraz z</w:t>
            </w:r>
            <w:r>
              <w:t> </w:t>
            </w:r>
            <w:r w:rsidRPr="008D1559">
              <w:t>ładunkiem lub ze zmiennym przed Komisją kwalifikacyjną Urzędu Dozoru Technicznego</w:t>
            </w:r>
          </w:p>
          <w:p w14:paraId="6E0C0016" w14:textId="77777777" w:rsidR="005908E8" w:rsidRPr="008D1559" w:rsidRDefault="005908E8" w:rsidP="005908E8">
            <w:r w:rsidRPr="008D1559">
              <w:t>Miejsce realizacji szkolenia w części teoretycznej: Wykonawca zapewni miejsce realizacji.</w:t>
            </w:r>
          </w:p>
          <w:p w14:paraId="5D6C5017" w14:textId="77777777" w:rsidR="005908E8" w:rsidRPr="008D1559" w:rsidRDefault="005908E8" w:rsidP="005908E8">
            <w:r w:rsidRPr="008D1559">
              <w:t>Miejsce realizacji szkolenia w części praktycznej: Zamawiający zapewnia sale dydaktyczne w szkole.</w:t>
            </w:r>
          </w:p>
          <w:p w14:paraId="1F496530" w14:textId="77777777" w:rsidR="005908E8" w:rsidRPr="008D1559" w:rsidRDefault="005908E8" w:rsidP="005908E8">
            <w:r w:rsidRPr="008D1559">
              <w:t>Wykonawca pokryje koszty Ubezpieczenie Uczestników szkolenia od następstw nieszczęśliwych wypadków (NNW).</w:t>
            </w:r>
          </w:p>
          <w:p w14:paraId="5DBBAC51" w14:textId="11371905" w:rsidR="005908E8" w:rsidRPr="008D1559" w:rsidRDefault="005908E8" w:rsidP="005908E8">
            <w:pPr>
              <w:rPr>
                <w:b/>
                <w:bCs/>
              </w:rPr>
            </w:pPr>
            <w:r w:rsidRPr="008D1559">
              <w:t>Inne: Wykonawca posiada własny sprzęt w postaci wózka jezdniowego podnośnikowego z mechanicznym napędem podnoszenia z</w:t>
            </w:r>
            <w:r w:rsidR="00DB03EB">
              <w:t> </w:t>
            </w:r>
            <w:r w:rsidRPr="008D1559">
              <w:t>aktualnym badaniem UDT, zapewnia materiały, surowce</w:t>
            </w:r>
            <w:r w:rsidRPr="008D1559">
              <w:rPr>
                <w:b/>
                <w:bCs/>
              </w:rPr>
              <w:t xml:space="preserve"> </w:t>
            </w:r>
            <w:r w:rsidRPr="008D1559">
              <w:t>i sprzęt niezbędny do przeprowadzenia kursu.</w:t>
            </w:r>
          </w:p>
          <w:p w14:paraId="03CE7D04" w14:textId="77777777" w:rsidR="005908E8" w:rsidRPr="008D1559" w:rsidRDefault="005908E8" w:rsidP="005908E8">
            <w:r w:rsidRPr="008D1559">
              <w:t>Przybliżony termin świadczenia wsparcia: marzec 2026 r. – marzec 202</w:t>
            </w:r>
            <w:r>
              <w:t>7</w:t>
            </w:r>
            <w:r w:rsidRPr="008D1559">
              <w:t xml:space="preserve"> r.</w:t>
            </w:r>
          </w:p>
          <w:p w14:paraId="239EB0E9" w14:textId="77777777" w:rsidR="005908E8" w:rsidRPr="008D1559" w:rsidRDefault="005908E8" w:rsidP="005908E8">
            <w:r w:rsidRPr="008D1559">
              <w:t>Materiały szkoleniowe: w formie drukowanej, wpięte w skoroszyt, po 1 egzemplarzu dla każdej osoby objętej projektem</w:t>
            </w:r>
          </w:p>
          <w:p w14:paraId="19F5A5CD" w14:textId="77777777" w:rsidR="005908E8" w:rsidRPr="008D1559" w:rsidRDefault="005908E8" w:rsidP="005908E8">
            <w:r w:rsidRPr="008D1559">
              <w:t>Kadra: prowadzący szkolenie - min. 2 letnie doświadczenie zaw. w dziedzinie, znajomość tematyki szkolenia</w:t>
            </w:r>
          </w:p>
          <w:p w14:paraId="7FE66410" w14:textId="77777777" w:rsidR="005908E8" w:rsidRPr="008D1559" w:rsidRDefault="005908E8" w:rsidP="005908E8">
            <w:pPr>
              <w:rPr>
                <w:b/>
                <w:bCs/>
              </w:rPr>
            </w:pPr>
            <w:r w:rsidRPr="008D1559">
              <w:rPr>
                <w:b/>
                <w:bCs/>
              </w:rPr>
              <w:t xml:space="preserve">Oczekiwane efekty szkolenia: </w:t>
            </w:r>
          </w:p>
          <w:p w14:paraId="4499BBAA" w14:textId="77777777" w:rsidR="005908E8" w:rsidRPr="008D1559" w:rsidRDefault="005908E8" w:rsidP="005908E8">
            <w:r w:rsidRPr="008D1559">
              <w:t>Uczniowie poznają rodzaje i budowę wózków widłowych oraz dowiadują się, jak bezpiecznie korzystać z wózka widłowego (jakie czynności należy wykonać przed i po zakończeniu pracy).</w:t>
            </w:r>
          </w:p>
          <w:p w14:paraId="58C13A5B" w14:textId="77777777" w:rsidR="005908E8" w:rsidRPr="00B17CD1" w:rsidRDefault="005908E8" w:rsidP="005908E8">
            <w:pPr>
              <w:rPr>
                <w:b/>
                <w:bCs/>
              </w:rPr>
            </w:pPr>
            <w:r w:rsidRPr="00B17CD1">
              <w:rPr>
                <w:b/>
                <w:bCs/>
              </w:rPr>
              <w:t>Zakres kursu:</w:t>
            </w:r>
          </w:p>
          <w:p w14:paraId="07E8877C" w14:textId="77777777" w:rsidR="005908E8" w:rsidRPr="008D1559" w:rsidRDefault="005908E8" w:rsidP="005908E8">
            <w:r w:rsidRPr="008D1559">
              <w:t>Dawna Kategoria II WJO to wózki jezdniowe podnośnikowe z wyłączeniem specjalizowanych.</w:t>
            </w:r>
          </w:p>
          <w:p w14:paraId="7EA24C07" w14:textId="77777777" w:rsidR="005908E8" w:rsidRPr="008D1559" w:rsidRDefault="005908E8" w:rsidP="00CE72D4">
            <w:pPr>
              <w:pStyle w:val="Akapitzlist"/>
              <w:numPr>
                <w:ilvl w:val="0"/>
                <w:numId w:val="54"/>
              </w:numPr>
              <w:ind w:left="458"/>
            </w:pPr>
            <w:r w:rsidRPr="008D1559">
              <w:t>Wiadomości ogólne, rodzaje urządzeń podlegających dozorowi technicznemu.</w:t>
            </w:r>
          </w:p>
          <w:p w14:paraId="334B9A49" w14:textId="77777777" w:rsidR="005908E8" w:rsidRPr="008D1559" w:rsidRDefault="005908E8" w:rsidP="00CE72D4">
            <w:pPr>
              <w:pStyle w:val="Akapitzlist"/>
              <w:numPr>
                <w:ilvl w:val="0"/>
                <w:numId w:val="54"/>
              </w:numPr>
              <w:ind w:left="458"/>
            </w:pPr>
            <w:r w:rsidRPr="008D1559">
              <w:t>Budowa wózków, stateczność, zespoły mechaniczne, zespoły napędowe wózków widłowych.</w:t>
            </w:r>
          </w:p>
          <w:p w14:paraId="766AB22A" w14:textId="77777777" w:rsidR="005908E8" w:rsidRPr="008D1559" w:rsidRDefault="005908E8" w:rsidP="00CE72D4">
            <w:pPr>
              <w:pStyle w:val="Akapitzlist"/>
              <w:numPr>
                <w:ilvl w:val="0"/>
                <w:numId w:val="54"/>
              </w:numPr>
              <w:ind w:left="458"/>
            </w:pPr>
            <w:r w:rsidRPr="008D1559">
              <w:t>Urządzenia zabezpieczające stosowane w wózkach (jezdniowych).</w:t>
            </w:r>
          </w:p>
          <w:p w14:paraId="7641F8AE" w14:textId="77777777" w:rsidR="005908E8" w:rsidRPr="008D1559" w:rsidRDefault="005908E8" w:rsidP="00CE72D4">
            <w:pPr>
              <w:pStyle w:val="Akapitzlist"/>
              <w:numPr>
                <w:ilvl w:val="0"/>
                <w:numId w:val="54"/>
              </w:numPr>
              <w:ind w:left="458"/>
            </w:pPr>
            <w:r w:rsidRPr="008D1559">
              <w:t>Czynności przed rozpoczęciem pracy, w trakcie i po jej zakończeniu.</w:t>
            </w:r>
          </w:p>
          <w:p w14:paraId="5BEE1C20" w14:textId="77777777" w:rsidR="005908E8" w:rsidRDefault="005908E8" w:rsidP="00CE72D4">
            <w:pPr>
              <w:pStyle w:val="Akapitzlist"/>
              <w:numPr>
                <w:ilvl w:val="0"/>
                <w:numId w:val="54"/>
              </w:numPr>
              <w:ind w:left="458"/>
            </w:pPr>
            <w:r w:rsidRPr="008D1559">
              <w:t>Przepisy BHP przy obsłudze, testy egzaminacyjne.</w:t>
            </w:r>
          </w:p>
          <w:p w14:paraId="32D0DB34" w14:textId="5534E153" w:rsidR="008F77DA" w:rsidRPr="0032217A" w:rsidRDefault="002A781C" w:rsidP="005319A1">
            <w:pPr>
              <w:pStyle w:val="Akapitzlist"/>
              <w:numPr>
                <w:ilvl w:val="0"/>
                <w:numId w:val="54"/>
              </w:numPr>
              <w:ind w:left="458"/>
            </w:pPr>
            <w:r w:rsidRPr="008D1559">
              <w:t>Zajęcia praktyczne</w:t>
            </w:r>
            <w:r>
              <w:t>.</w:t>
            </w:r>
          </w:p>
        </w:tc>
      </w:tr>
      <w:tr w:rsidR="00C21EC5" w14:paraId="5D07C95A" w14:textId="77777777" w:rsidTr="004362F7">
        <w:tc>
          <w:tcPr>
            <w:tcW w:w="16024" w:type="dxa"/>
            <w:gridSpan w:val="3"/>
            <w:shd w:val="clear" w:color="auto" w:fill="D9D9D9" w:themeFill="background1" w:themeFillShade="D9"/>
          </w:tcPr>
          <w:p w14:paraId="3C3E3BE8" w14:textId="77777777" w:rsidR="004362F7" w:rsidRDefault="004362F7" w:rsidP="00C443CF">
            <w:pPr>
              <w:jc w:val="center"/>
              <w:rPr>
                <w:b/>
                <w:bCs/>
              </w:rPr>
            </w:pPr>
          </w:p>
          <w:p w14:paraId="5361BD38" w14:textId="77777777" w:rsidR="00C21EC5" w:rsidRDefault="00C21EC5" w:rsidP="00C443CF">
            <w:pPr>
              <w:jc w:val="center"/>
              <w:rPr>
                <w:b/>
                <w:bCs/>
              </w:rPr>
            </w:pPr>
            <w:r w:rsidRPr="00C21EC5">
              <w:rPr>
                <w:b/>
                <w:bCs/>
              </w:rPr>
              <w:t xml:space="preserve">Część IV </w:t>
            </w:r>
          </w:p>
          <w:p w14:paraId="38317950" w14:textId="5BD95928" w:rsidR="00A44478" w:rsidRPr="00C21EC5" w:rsidRDefault="00A44478" w:rsidP="00C443CF">
            <w:pPr>
              <w:jc w:val="center"/>
              <w:rPr>
                <w:b/>
                <w:bCs/>
              </w:rPr>
            </w:pPr>
          </w:p>
        </w:tc>
      </w:tr>
      <w:tr w:rsidR="005908E8" w14:paraId="135781C8" w14:textId="77777777" w:rsidTr="00F53B47">
        <w:tc>
          <w:tcPr>
            <w:tcW w:w="562" w:type="dxa"/>
          </w:tcPr>
          <w:p w14:paraId="19C0FE9E" w14:textId="042FB3F4" w:rsidR="005908E8" w:rsidRDefault="00C443CF" w:rsidP="005908E8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694" w:type="dxa"/>
          </w:tcPr>
          <w:p w14:paraId="1BF4C453" w14:textId="1E795D98" w:rsidR="005908E8" w:rsidRPr="00642179" w:rsidRDefault="005908E8" w:rsidP="005908E8">
            <w:pPr>
              <w:rPr>
                <w:b/>
                <w:bCs/>
              </w:rPr>
            </w:pPr>
            <w:r w:rsidRPr="008D1559">
              <w:rPr>
                <w:b/>
                <w:bCs/>
              </w:rPr>
              <w:t xml:space="preserve">Menager hotelu </w:t>
            </w:r>
            <w:r w:rsidR="00F727C3" w:rsidRPr="00413F91">
              <w:rPr>
                <w:b/>
                <w:bCs/>
              </w:rPr>
              <w:t>(U)</w:t>
            </w:r>
          </w:p>
        </w:tc>
        <w:tc>
          <w:tcPr>
            <w:tcW w:w="12768" w:type="dxa"/>
          </w:tcPr>
          <w:p w14:paraId="21EE6477" w14:textId="77777777" w:rsidR="005908E8" w:rsidRPr="00B17CD1" w:rsidRDefault="005908E8" w:rsidP="005908E8">
            <w:r w:rsidRPr="00B17CD1">
              <w:t>Liczba osób objętych wsparciem: 20</w:t>
            </w:r>
          </w:p>
          <w:p w14:paraId="5190F2E2" w14:textId="77777777" w:rsidR="005908E8" w:rsidRPr="00B17CD1" w:rsidRDefault="005908E8" w:rsidP="005908E8">
            <w:r w:rsidRPr="00B17CD1">
              <w:t>Liczba godzin dydaktycznych/zegarowych szkolenia: 16 h</w:t>
            </w:r>
          </w:p>
          <w:p w14:paraId="40C2B725" w14:textId="77777777" w:rsidR="005908E8" w:rsidRPr="00B17CD1" w:rsidRDefault="005908E8" w:rsidP="005908E8">
            <w:r w:rsidRPr="00B17CD1">
              <w:t>Liczba grup: 1</w:t>
            </w:r>
          </w:p>
          <w:p w14:paraId="08F8E7A1" w14:textId="77777777" w:rsidR="005908E8" w:rsidRPr="00B17CD1" w:rsidRDefault="005908E8" w:rsidP="005908E8">
            <w:r w:rsidRPr="00B17CD1">
              <w:t>Typ szkolenia: stacjonarne</w:t>
            </w:r>
          </w:p>
          <w:p w14:paraId="4FDAAF27" w14:textId="77777777" w:rsidR="005908E8" w:rsidRPr="00B17CD1" w:rsidRDefault="005908E8" w:rsidP="005908E8">
            <w:r w:rsidRPr="00B17CD1">
              <w:t xml:space="preserve">Egzamin: wewnętrzny </w:t>
            </w:r>
          </w:p>
          <w:p w14:paraId="137E56B1" w14:textId="77777777" w:rsidR="005908E8" w:rsidRPr="00B17CD1" w:rsidRDefault="005908E8" w:rsidP="005908E8">
            <w:r w:rsidRPr="00B17CD1">
              <w:t>Miejsce realizacji szkolenia: Zamawiający zapewnia sale dydaktyczne w szkole.</w:t>
            </w:r>
          </w:p>
          <w:p w14:paraId="70D090E0" w14:textId="77777777" w:rsidR="005908E8" w:rsidRPr="00B17CD1" w:rsidRDefault="005908E8" w:rsidP="005908E8">
            <w:r w:rsidRPr="00B17CD1">
              <w:t>Przybliżony termin świadczenia wsparcia: marzec 2026 r. – marzec 2027 r.</w:t>
            </w:r>
          </w:p>
          <w:p w14:paraId="0C52D3A5" w14:textId="77777777" w:rsidR="005908E8" w:rsidRPr="00B17CD1" w:rsidRDefault="005908E8" w:rsidP="005908E8">
            <w:r w:rsidRPr="00B17CD1">
              <w:t>Materiały szkoleniowe: w formie drukowanej, wpięte w skoroszyt, po 1 egzemplarzu dla każdej osoby objętej projektem</w:t>
            </w:r>
          </w:p>
          <w:p w14:paraId="608E1491" w14:textId="77777777" w:rsidR="005908E8" w:rsidRPr="00B17CD1" w:rsidRDefault="005908E8" w:rsidP="005908E8">
            <w:r w:rsidRPr="00B17CD1">
              <w:t>Kadra: prowadzący szkolenie - min. 2 letnie doświadczenie zaw. w dziedzinie, znajomość tematyki szkolenia</w:t>
            </w:r>
          </w:p>
          <w:p w14:paraId="45B7DE49" w14:textId="77777777" w:rsidR="005908E8" w:rsidRPr="00B17CD1" w:rsidRDefault="005908E8" w:rsidP="005908E8">
            <w:pPr>
              <w:rPr>
                <w:b/>
                <w:bCs/>
              </w:rPr>
            </w:pPr>
            <w:r w:rsidRPr="00B17CD1">
              <w:rPr>
                <w:b/>
                <w:bCs/>
              </w:rPr>
              <w:t xml:space="preserve">Oczekiwane efekty szkolenia: </w:t>
            </w:r>
          </w:p>
          <w:p w14:paraId="39D767AB" w14:textId="77777777" w:rsidR="005908E8" w:rsidRDefault="005908E8" w:rsidP="005908E8">
            <w:r w:rsidRPr="00B17CD1">
              <w:t>Uczniowie poznają zasady od podstaw do efektywnego zarządzania obiektem hotelarskim</w:t>
            </w:r>
            <w:r>
              <w:t xml:space="preserve"> w zakresie:</w:t>
            </w:r>
          </w:p>
          <w:p w14:paraId="17B0DA19" w14:textId="77777777" w:rsidR="005908E8" w:rsidRPr="00B17CD1" w:rsidRDefault="005908E8" w:rsidP="00CE72D4">
            <w:pPr>
              <w:pStyle w:val="Akapitzlist"/>
              <w:numPr>
                <w:ilvl w:val="0"/>
                <w:numId w:val="55"/>
              </w:numPr>
              <w:ind w:left="458"/>
            </w:pPr>
            <w:r w:rsidRPr="00B17CD1">
              <w:t xml:space="preserve">Manager hotelu lubiany przez zarząd i właściciela, a manager lubiany przez zespół </w:t>
            </w:r>
          </w:p>
          <w:p w14:paraId="3469F5E1" w14:textId="1140B7FB" w:rsidR="005908E8" w:rsidRPr="00B17CD1" w:rsidRDefault="005908E8" w:rsidP="00CE72D4">
            <w:pPr>
              <w:pStyle w:val="Akapitzlist"/>
              <w:numPr>
                <w:ilvl w:val="0"/>
                <w:numId w:val="55"/>
              </w:numPr>
              <w:ind w:left="458"/>
            </w:pPr>
            <w:r w:rsidRPr="00B17CD1">
              <w:t>Koło kompetencji managerskich</w:t>
            </w:r>
            <w:r w:rsidR="002A781C">
              <w:t xml:space="preserve">, </w:t>
            </w:r>
            <w:r w:rsidRPr="00B17CD1">
              <w:t xml:space="preserve">Manager, a lider </w:t>
            </w:r>
          </w:p>
          <w:p w14:paraId="600A7701" w14:textId="77777777" w:rsidR="005908E8" w:rsidRPr="00B17CD1" w:rsidRDefault="005908E8" w:rsidP="00CE72D4">
            <w:pPr>
              <w:pStyle w:val="Akapitzlist"/>
              <w:numPr>
                <w:ilvl w:val="0"/>
                <w:numId w:val="55"/>
              </w:numPr>
              <w:ind w:left="458"/>
            </w:pPr>
            <w:r w:rsidRPr="00B17CD1">
              <w:t xml:space="preserve">Ustalanie reguł, zasad współpracy – opowiedz o swoich oczekiwaniach </w:t>
            </w:r>
          </w:p>
          <w:p w14:paraId="0C843908" w14:textId="77777777" w:rsidR="005908E8" w:rsidRPr="00B17CD1" w:rsidRDefault="005908E8" w:rsidP="00CE72D4">
            <w:pPr>
              <w:pStyle w:val="Akapitzlist"/>
              <w:numPr>
                <w:ilvl w:val="0"/>
                <w:numId w:val="55"/>
              </w:numPr>
              <w:ind w:left="458"/>
            </w:pPr>
            <w:r w:rsidRPr="00B17CD1">
              <w:t xml:space="preserve">Nowoczesny metody rekrutacji pracowników jako sukces do odpowiedniego wyboru pracowników </w:t>
            </w:r>
          </w:p>
          <w:p w14:paraId="478CAF50" w14:textId="77777777" w:rsidR="005908E8" w:rsidRPr="00B17CD1" w:rsidRDefault="005908E8" w:rsidP="00CE72D4">
            <w:pPr>
              <w:pStyle w:val="Akapitzlist"/>
              <w:numPr>
                <w:ilvl w:val="0"/>
                <w:numId w:val="55"/>
              </w:numPr>
              <w:ind w:left="458"/>
            </w:pPr>
            <w:r w:rsidRPr="00B17CD1">
              <w:t xml:space="preserve">Jak powinno wyglądać wprowadzenie  nowego pracownika, aby chciał z Nami pozostać na dłużej- procedury </w:t>
            </w:r>
          </w:p>
          <w:p w14:paraId="7B2E6DDF" w14:textId="77777777" w:rsidR="005908E8" w:rsidRPr="00B17CD1" w:rsidRDefault="005908E8" w:rsidP="00CE72D4">
            <w:pPr>
              <w:pStyle w:val="Akapitzlist"/>
              <w:numPr>
                <w:ilvl w:val="0"/>
                <w:numId w:val="55"/>
              </w:numPr>
              <w:ind w:left="458"/>
            </w:pPr>
            <w:r w:rsidRPr="00B17CD1">
              <w:t xml:space="preserve">Zarządzanie przez cele- czyli nowe metody zarządzania </w:t>
            </w:r>
          </w:p>
          <w:p w14:paraId="3F39EDBC" w14:textId="77777777" w:rsidR="005908E8" w:rsidRPr="00B17CD1" w:rsidRDefault="005908E8" w:rsidP="00CE72D4">
            <w:pPr>
              <w:pStyle w:val="Akapitzlist"/>
              <w:numPr>
                <w:ilvl w:val="0"/>
                <w:numId w:val="55"/>
              </w:numPr>
              <w:ind w:left="458"/>
            </w:pPr>
            <w:r w:rsidRPr="00B17CD1">
              <w:t xml:space="preserve">Zarządzanie zespołem wielopokoleniowym </w:t>
            </w:r>
          </w:p>
          <w:p w14:paraId="2C622A87" w14:textId="77777777" w:rsidR="005908E8" w:rsidRPr="00B17CD1" w:rsidRDefault="005908E8" w:rsidP="00CE72D4">
            <w:pPr>
              <w:pStyle w:val="Akapitzlist"/>
              <w:numPr>
                <w:ilvl w:val="0"/>
                <w:numId w:val="55"/>
              </w:numPr>
              <w:ind w:left="458"/>
            </w:pPr>
            <w:r w:rsidRPr="00B17CD1">
              <w:t xml:space="preserve">Delegowanie i etapy w procesie w oparciu o 5 stref delegowania </w:t>
            </w:r>
          </w:p>
          <w:p w14:paraId="4D063FBB" w14:textId="77777777" w:rsidR="005908E8" w:rsidRDefault="005908E8" w:rsidP="00CE72D4">
            <w:pPr>
              <w:pStyle w:val="Akapitzlist"/>
              <w:numPr>
                <w:ilvl w:val="0"/>
                <w:numId w:val="55"/>
              </w:numPr>
              <w:ind w:left="458"/>
            </w:pPr>
            <w:r w:rsidRPr="00B17CD1">
              <w:t xml:space="preserve">Pokolenia </w:t>
            </w:r>
            <w:proofErr w:type="spellStart"/>
            <w:r w:rsidRPr="00B17CD1">
              <w:t>millenialsów</w:t>
            </w:r>
            <w:proofErr w:type="spellEnd"/>
            <w:r w:rsidRPr="00B17CD1">
              <w:t xml:space="preserve"> – jak zbudować zaangażowany zespół </w:t>
            </w:r>
          </w:p>
          <w:p w14:paraId="03C7B5BD" w14:textId="77777777" w:rsidR="005908E8" w:rsidRDefault="005908E8" w:rsidP="005908E8">
            <w:pPr>
              <w:rPr>
                <w:b/>
                <w:bCs/>
              </w:rPr>
            </w:pPr>
            <w:r w:rsidRPr="00B17CD1">
              <w:rPr>
                <w:b/>
                <w:bCs/>
              </w:rPr>
              <w:t>Ramowy program szkolenia:</w:t>
            </w:r>
          </w:p>
          <w:p w14:paraId="1F93CE1B" w14:textId="77777777" w:rsidR="005908E8" w:rsidRPr="00B17CD1" w:rsidRDefault="005908E8" w:rsidP="005908E8">
            <w:pPr>
              <w:rPr>
                <w:u w:val="single"/>
              </w:rPr>
            </w:pPr>
            <w:r w:rsidRPr="00766602">
              <w:rPr>
                <w:b/>
                <w:bCs/>
              </w:rPr>
              <w:t>DZIEŃ I</w:t>
            </w:r>
          </w:p>
          <w:p w14:paraId="0456AF5D" w14:textId="77777777" w:rsidR="005908E8" w:rsidRPr="00B17CD1" w:rsidRDefault="005908E8" w:rsidP="00CE72D4">
            <w:pPr>
              <w:numPr>
                <w:ilvl w:val="0"/>
                <w:numId w:val="56"/>
              </w:numPr>
              <w:tabs>
                <w:tab w:val="clear" w:pos="720"/>
              </w:tabs>
              <w:ind w:left="458"/>
            </w:pPr>
            <w:r w:rsidRPr="00B17CD1">
              <w:t>Wprowadzenie do hotelarstwa.</w:t>
            </w:r>
          </w:p>
          <w:p w14:paraId="0C923630" w14:textId="77777777" w:rsidR="005908E8" w:rsidRPr="00B17CD1" w:rsidRDefault="005908E8" w:rsidP="00CE72D4">
            <w:pPr>
              <w:numPr>
                <w:ilvl w:val="1"/>
                <w:numId w:val="58"/>
              </w:numPr>
              <w:ind w:left="741" w:hanging="218"/>
            </w:pPr>
            <w:r w:rsidRPr="00B17CD1">
              <w:t>ustawa o usługach hotelarskich;</w:t>
            </w:r>
          </w:p>
          <w:p w14:paraId="60359A24" w14:textId="77777777" w:rsidR="005908E8" w:rsidRPr="00B17CD1" w:rsidRDefault="005908E8" w:rsidP="00CE72D4">
            <w:pPr>
              <w:numPr>
                <w:ilvl w:val="1"/>
                <w:numId w:val="58"/>
              </w:numPr>
              <w:ind w:left="741" w:hanging="218"/>
            </w:pPr>
            <w:r w:rsidRPr="00B17CD1">
              <w:t>RODO w hotelarstwie.</w:t>
            </w:r>
          </w:p>
          <w:p w14:paraId="03673498" w14:textId="77777777" w:rsidR="005908E8" w:rsidRPr="00B17CD1" w:rsidRDefault="005908E8" w:rsidP="00CE72D4">
            <w:pPr>
              <w:numPr>
                <w:ilvl w:val="0"/>
                <w:numId w:val="56"/>
              </w:numPr>
              <w:tabs>
                <w:tab w:val="clear" w:pos="720"/>
              </w:tabs>
              <w:ind w:left="458"/>
            </w:pPr>
            <w:r w:rsidRPr="00B17CD1">
              <w:t>Struktura organizacyjna.</w:t>
            </w:r>
          </w:p>
          <w:p w14:paraId="295952B5" w14:textId="77777777" w:rsidR="005908E8" w:rsidRPr="00B17CD1" w:rsidRDefault="005908E8" w:rsidP="00CE72D4">
            <w:pPr>
              <w:numPr>
                <w:ilvl w:val="1"/>
                <w:numId w:val="59"/>
              </w:numPr>
              <w:ind w:left="741" w:hanging="218"/>
            </w:pPr>
            <w:r w:rsidRPr="00B17CD1">
              <w:t>struktury organizacyjne w hotelach;</w:t>
            </w:r>
          </w:p>
          <w:p w14:paraId="62C6B907" w14:textId="77777777" w:rsidR="005908E8" w:rsidRPr="00B17CD1" w:rsidRDefault="005908E8" w:rsidP="00CE72D4">
            <w:pPr>
              <w:numPr>
                <w:ilvl w:val="1"/>
                <w:numId w:val="59"/>
              </w:numPr>
              <w:ind w:left="741" w:hanging="218"/>
            </w:pPr>
            <w:r w:rsidRPr="00B17CD1">
              <w:t>jak zbudować dobry schemat organizacyjny;</w:t>
            </w:r>
          </w:p>
          <w:p w14:paraId="7CB5221F" w14:textId="77777777" w:rsidR="005908E8" w:rsidRPr="00B17CD1" w:rsidRDefault="005908E8" w:rsidP="00CE72D4">
            <w:pPr>
              <w:numPr>
                <w:ilvl w:val="1"/>
                <w:numId w:val="59"/>
              </w:numPr>
              <w:ind w:left="741" w:hanging="218"/>
            </w:pPr>
            <w:r w:rsidRPr="00B17CD1">
              <w:t>wyznaczanie celów ? jak to zrobić skutecznie;</w:t>
            </w:r>
          </w:p>
          <w:p w14:paraId="4BEB04A2" w14:textId="77777777" w:rsidR="005908E8" w:rsidRPr="00B17CD1" w:rsidRDefault="005908E8" w:rsidP="00CE72D4">
            <w:pPr>
              <w:numPr>
                <w:ilvl w:val="1"/>
                <w:numId w:val="59"/>
              </w:numPr>
              <w:ind w:left="741" w:hanging="218"/>
            </w:pPr>
            <w:r w:rsidRPr="00B17CD1">
              <w:t>procedury, czyli bez czego hotel nie może sprawie funkcjonować;</w:t>
            </w:r>
          </w:p>
          <w:p w14:paraId="121DA0FB" w14:textId="77777777" w:rsidR="005908E8" w:rsidRPr="00B17CD1" w:rsidRDefault="005908E8" w:rsidP="00CE72D4">
            <w:pPr>
              <w:numPr>
                <w:ilvl w:val="1"/>
                <w:numId w:val="59"/>
              </w:numPr>
              <w:ind w:left="741" w:hanging="218"/>
            </w:pPr>
            <w:r w:rsidRPr="00B17CD1">
              <w:t>standardy jako gwarant powtarzalności jakości.</w:t>
            </w:r>
          </w:p>
          <w:p w14:paraId="15B586C4" w14:textId="77777777" w:rsidR="005908E8" w:rsidRPr="00B17CD1" w:rsidRDefault="005908E8" w:rsidP="00CE72D4">
            <w:pPr>
              <w:numPr>
                <w:ilvl w:val="0"/>
                <w:numId w:val="56"/>
              </w:numPr>
              <w:tabs>
                <w:tab w:val="clear" w:pos="720"/>
              </w:tabs>
              <w:ind w:left="458"/>
            </w:pPr>
            <w:r w:rsidRPr="00B17CD1">
              <w:t>Manager w hotelu.</w:t>
            </w:r>
          </w:p>
          <w:p w14:paraId="6FFFCEEA" w14:textId="77777777" w:rsidR="005908E8" w:rsidRPr="00B17CD1" w:rsidRDefault="005908E8" w:rsidP="00CE72D4">
            <w:pPr>
              <w:numPr>
                <w:ilvl w:val="1"/>
                <w:numId w:val="60"/>
              </w:numPr>
              <w:ind w:left="741" w:hanging="228"/>
            </w:pPr>
            <w:r w:rsidRPr="00B17CD1">
              <w:t>Ja jako manager zespołu;</w:t>
            </w:r>
          </w:p>
          <w:p w14:paraId="43B1CC50" w14:textId="77777777" w:rsidR="005908E8" w:rsidRPr="00B17CD1" w:rsidRDefault="005908E8" w:rsidP="00CE72D4">
            <w:pPr>
              <w:numPr>
                <w:ilvl w:val="1"/>
                <w:numId w:val="60"/>
              </w:numPr>
              <w:ind w:left="741" w:hanging="228"/>
            </w:pPr>
            <w:r w:rsidRPr="00B17CD1">
              <w:t>Mój osobisty styl pracy;</w:t>
            </w:r>
          </w:p>
          <w:p w14:paraId="16F7E2B8" w14:textId="77777777" w:rsidR="005908E8" w:rsidRPr="00B17CD1" w:rsidRDefault="005908E8" w:rsidP="00CE72D4">
            <w:pPr>
              <w:numPr>
                <w:ilvl w:val="1"/>
                <w:numId w:val="60"/>
              </w:numPr>
              <w:ind w:left="741" w:hanging="228"/>
            </w:pPr>
            <w:r w:rsidRPr="00B17CD1">
              <w:t>organizacja czasu pracy managera;</w:t>
            </w:r>
          </w:p>
          <w:p w14:paraId="3EC17586" w14:textId="77777777" w:rsidR="005908E8" w:rsidRPr="00B17CD1" w:rsidRDefault="005908E8" w:rsidP="00CE72D4">
            <w:pPr>
              <w:numPr>
                <w:ilvl w:val="1"/>
                <w:numId w:val="60"/>
              </w:numPr>
              <w:ind w:left="741" w:hanging="228"/>
            </w:pPr>
            <w:r w:rsidRPr="00B17CD1">
              <w:t>organizowanie pracy poszczególnych działów;</w:t>
            </w:r>
          </w:p>
          <w:p w14:paraId="1EC676DD" w14:textId="77777777" w:rsidR="005908E8" w:rsidRPr="00B17CD1" w:rsidRDefault="005908E8" w:rsidP="00CE72D4">
            <w:pPr>
              <w:numPr>
                <w:ilvl w:val="1"/>
                <w:numId w:val="60"/>
              </w:numPr>
              <w:ind w:left="741" w:hanging="228"/>
            </w:pPr>
            <w:r w:rsidRPr="00B17CD1">
              <w:t>zarządzanie personelem;</w:t>
            </w:r>
          </w:p>
          <w:p w14:paraId="3ECAC651" w14:textId="77777777" w:rsidR="005908E8" w:rsidRPr="00B17CD1" w:rsidRDefault="005908E8" w:rsidP="00CE72D4">
            <w:pPr>
              <w:numPr>
                <w:ilvl w:val="1"/>
                <w:numId w:val="60"/>
              </w:numPr>
              <w:ind w:left="741" w:hanging="228"/>
            </w:pPr>
            <w:r w:rsidRPr="00B17CD1">
              <w:t>premiowanie i motywowanie;</w:t>
            </w:r>
          </w:p>
          <w:p w14:paraId="0426D697" w14:textId="77777777" w:rsidR="005908E8" w:rsidRPr="00B17CD1" w:rsidRDefault="005908E8" w:rsidP="00CE72D4">
            <w:pPr>
              <w:numPr>
                <w:ilvl w:val="1"/>
                <w:numId w:val="60"/>
              </w:numPr>
              <w:ind w:left="741" w:hanging="228"/>
            </w:pPr>
            <w:r w:rsidRPr="00B17CD1">
              <w:t>mentoring i coaching;</w:t>
            </w:r>
          </w:p>
          <w:p w14:paraId="61030511" w14:textId="77777777" w:rsidR="005908E8" w:rsidRPr="00B17CD1" w:rsidRDefault="005908E8" w:rsidP="00CE72D4">
            <w:pPr>
              <w:numPr>
                <w:ilvl w:val="1"/>
                <w:numId w:val="60"/>
              </w:numPr>
              <w:ind w:left="741" w:hanging="228"/>
            </w:pPr>
            <w:r w:rsidRPr="00B17CD1">
              <w:t>wprowadzenie nowego pracownika.</w:t>
            </w:r>
          </w:p>
          <w:p w14:paraId="4BE64F71" w14:textId="77777777" w:rsidR="005908E8" w:rsidRPr="00B17CD1" w:rsidRDefault="005908E8" w:rsidP="00CE72D4">
            <w:pPr>
              <w:numPr>
                <w:ilvl w:val="0"/>
                <w:numId w:val="56"/>
              </w:numPr>
              <w:tabs>
                <w:tab w:val="clear" w:pos="720"/>
              </w:tabs>
              <w:ind w:left="458"/>
            </w:pPr>
            <w:r w:rsidRPr="00B17CD1">
              <w:t>Recepcja.</w:t>
            </w:r>
          </w:p>
          <w:p w14:paraId="5D827BF7" w14:textId="77777777" w:rsidR="005908E8" w:rsidRPr="00B17CD1" w:rsidRDefault="005908E8" w:rsidP="00CE72D4">
            <w:pPr>
              <w:numPr>
                <w:ilvl w:val="1"/>
                <w:numId w:val="61"/>
              </w:numPr>
              <w:ind w:left="741" w:hanging="218"/>
            </w:pPr>
            <w:r w:rsidRPr="00B17CD1">
              <w:t>praca recepcji od a do z;</w:t>
            </w:r>
          </w:p>
          <w:p w14:paraId="71DA8B5E" w14:textId="77777777" w:rsidR="005908E8" w:rsidRPr="00B17CD1" w:rsidRDefault="005908E8" w:rsidP="00CE72D4">
            <w:pPr>
              <w:numPr>
                <w:ilvl w:val="1"/>
                <w:numId w:val="61"/>
              </w:numPr>
              <w:ind w:left="741" w:hanging="218"/>
            </w:pPr>
            <w:r w:rsidRPr="00B17CD1">
              <w:t>zadania działu;</w:t>
            </w:r>
          </w:p>
          <w:p w14:paraId="682190C7" w14:textId="77777777" w:rsidR="005908E8" w:rsidRPr="00B17CD1" w:rsidRDefault="005908E8" w:rsidP="00CE72D4">
            <w:pPr>
              <w:numPr>
                <w:ilvl w:val="1"/>
                <w:numId w:val="61"/>
              </w:numPr>
              <w:ind w:left="741" w:hanging="218"/>
            </w:pPr>
            <w:r w:rsidRPr="00B17CD1">
              <w:t>zakres obowiązków;</w:t>
            </w:r>
          </w:p>
          <w:p w14:paraId="6ABC1767" w14:textId="77777777" w:rsidR="005908E8" w:rsidRPr="00B17CD1" w:rsidRDefault="005908E8" w:rsidP="00CE72D4">
            <w:pPr>
              <w:numPr>
                <w:ilvl w:val="1"/>
                <w:numId w:val="61"/>
              </w:numPr>
              <w:ind w:left="741" w:hanging="218"/>
            </w:pPr>
            <w:r w:rsidRPr="00B17CD1">
              <w:t>współpraca z innymi działami;</w:t>
            </w:r>
          </w:p>
          <w:p w14:paraId="4CDAC6F3" w14:textId="77777777" w:rsidR="005908E8" w:rsidRPr="00B17CD1" w:rsidRDefault="005908E8" w:rsidP="00CE72D4">
            <w:pPr>
              <w:numPr>
                <w:ilvl w:val="1"/>
                <w:numId w:val="61"/>
              </w:numPr>
              <w:ind w:left="741" w:hanging="218"/>
            </w:pPr>
            <w:r w:rsidRPr="00B17CD1">
              <w:t xml:space="preserve">podstawowe procedury: </w:t>
            </w:r>
            <w:proofErr w:type="spellStart"/>
            <w:r w:rsidRPr="00B17CD1">
              <w:t>check</w:t>
            </w:r>
            <w:proofErr w:type="spellEnd"/>
            <w:r w:rsidRPr="00B17CD1">
              <w:t xml:space="preserve">-in, </w:t>
            </w:r>
            <w:proofErr w:type="spellStart"/>
            <w:r w:rsidRPr="00B17CD1">
              <w:t>check</w:t>
            </w:r>
            <w:proofErr w:type="spellEnd"/>
            <w:r w:rsidRPr="00B17CD1">
              <w:t>-out, rozmowa telefoniczna, etykieta telefoniczna, zasady wyglądu i zachowania, standardy obsługi;</w:t>
            </w:r>
          </w:p>
          <w:p w14:paraId="000F2DC6" w14:textId="77777777" w:rsidR="005908E8" w:rsidRPr="00B17CD1" w:rsidRDefault="005908E8" w:rsidP="00CE72D4">
            <w:pPr>
              <w:numPr>
                <w:ilvl w:val="1"/>
                <w:numId w:val="61"/>
              </w:numPr>
              <w:ind w:left="741" w:hanging="218"/>
            </w:pPr>
            <w:r w:rsidRPr="00B17CD1">
              <w:t>obsługa gości nie tylko w teorii - ćwiczenia praktyczne;</w:t>
            </w:r>
          </w:p>
          <w:p w14:paraId="615BC212" w14:textId="77777777" w:rsidR="005908E8" w:rsidRPr="00B17CD1" w:rsidRDefault="005908E8" w:rsidP="00CE72D4">
            <w:pPr>
              <w:numPr>
                <w:ilvl w:val="1"/>
                <w:numId w:val="61"/>
              </w:numPr>
              <w:ind w:left="741" w:hanging="218"/>
            </w:pPr>
            <w:r w:rsidRPr="00B17CD1">
              <w:t xml:space="preserve">learning </w:t>
            </w:r>
            <w:proofErr w:type="spellStart"/>
            <w:r w:rsidRPr="00B17CD1">
              <w:t>conversation</w:t>
            </w:r>
            <w:proofErr w:type="spellEnd"/>
            <w:r w:rsidRPr="00B17CD1">
              <w:t>- rozmowy edukacyjne z pracownikiem.</w:t>
            </w:r>
          </w:p>
          <w:p w14:paraId="18310EC6" w14:textId="77777777" w:rsidR="005908E8" w:rsidRPr="00B17CD1" w:rsidRDefault="005908E8" w:rsidP="00CE72D4">
            <w:pPr>
              <w:numPr>
                <w:ilvl w:val="0"/>
                <w:numId w:val="56"/>
              </w:numPr>
              <w:tabs>
                <w:tab w:val="clear" w:pos="720"/>
              </w:tabs>
              <w:ind w:left="458"/>
            </w:pPr>
            <w:r w:rsidRPr="00B17CD1">
              <w:t>Służba pięter.</w:t>
            </w:r>
          </w:p>
          <w:p w14:paraId="2D108810" w14:textId="77777777" w:rsidR="005908E8" w:rsidRPr="00B17CD1" w:rsidRDefault="005908E8" w:rsidP="00CE72D4">
            <w:pPr>
              <w:numPr>
                <w:ilvl w:val="1"/>
                <w:numId w:val="56"/>
              </w:numPr>
              <w:ind w:left="741" w:hanging="218"/>
            </w:pPr>
            <w:r w:rsidRPr="00B17CD1">
              <w:t>kompleksowa analiza pracy działu HSK. Standardy, procedury, wymagania.</w:t>
            </w:r>
          </w:p>
          <w:p w14:paraId="6E40A840" w14:textId="77777777" w:rsidR="005908E8" w:rsidRPr="00B17CD1" w:rsidRDefault="005908E8" w:rsidP="005908E8">
            <w:pPr>
              <w:rPr>
                <w:u w:val="single"/>
              </w:rPr>
            </w:pPr>
            <w:r w:rsidRPr="00766602">
              <w:rPr>
                <w:b/>
                <w:bCs/>
              </w:rPr>
              <w:t>DZIEŃ II</w:t>
            </w:r>
          </w:p>
          <w:p w14:paraId="4183824E" w14:textId="77777777" w:rsidR="005908E8" w:rsidRPr="00B17CD1" w:rsidRDefault="005908E8" w:rsidP="00CE72D4">
            <w:pPr>
              <w:numPr>
                <w:ilvl w:val="0"/>
                <w:numId w:val="57"/>
              </w:numPr>
              <w:tabs>
                <w:tab w:val="clear" w:pos="720"/>
              </w:tabs>
              <w:ind w:left="458"/>
            </w:pPr>
            <w:r w:rsidRPr="00B17CD1">
              <w:t xml:space="preserve">Trudny gość? </w:t>
            </w:r>
            <w:r>
              <w:t xml:space="preserve">- </w:t>
            </w:r>
            <w:r w:rsidRPr="00B17CD1">
              <w:t>jak sobie radzić w nietypowych sytuacjach w praktyce.</w:t>
            </w:r>
          </w:p>
          <w:p w14:paraId="6D2AC945" w14:textId="77777777" w:rsidR="005908E8" w:rsidRPr="00B17CD1" w:rsidRDefault="005908E8" w:rsidP="00CE72D4">
            <w:pPr>
              <w:numPr>
                <w:ilvl w:val="0"/>
                <w:numId w:val="57"/>
              </w:numPr>
              <w:tabs>
                <w:tab w:val="clear" w:pos="720"/>
              </w:tabs>
              <w:ind w:left="458"/>
            </w:pPr>
            <w:r w:rsidRPr="00B17CD1">
              <w:t>Sprzedaż w hotelu.</w:t>
            </w:r>
          </w:p>
          <w:p w14:paraId="1D783B3A" w14:textId="77777777" w:rsidR="005908E8" w:rsidRPr="00B17CD1" w:rsidRDefault="005908E8" w:rsidP="00CE72D4">
            <w:pPr>
              <w:numPr>
                <w:ilvl w:val="1"/>
                <w:numId w:val="62"/>
              </w:numPr>
              <w:ind w:left="741" w:hanging="218"/>
            </w:pPr>
            <w:r w:rsidRPr="00B17CD1">
              <w:t>Jak działa cross-</w:t>
            </w:r>
            <w:proofErr w:type="spellStart"/>
            <w:r w:rsidRPr="00B17CD1">
              <w:t>selling</w:t>
            </w:r>
            <w:proofErr w:type="spellEnd"/>
            <w:r w:rsidRPr="00B17CD1">
              <w:t xml:space="preserve"> i </w:t>
            </w:r>
            <w:proofErr w:type="spellStart"/>
            <w:r w:rsidRPr="00B17CD1">
              <w:t>up-selling</w:t>
            </w:r>
            <w:proofErr w:type="spellEnd"/>
            <w:r w:rsidRPr="00B17CD1">
              <w:t>?</w:t>
            </w:r>
          </w:p>
          <w:p w14:paraId="2884EDEC" w14:textId="77777777" w:rsidR="005908E8" w:rsidRPr="00B17CD1" w:rsidRDefault="005908E8" w:rsidP="00CE72D4">
            <w:pPr>
              <w:numPr>
                <w:ilvl w:val="1"/>
                <w:numId w:val="62"/>
              </w:numPr>
              <w:ind w:left="741" w:hanging="218"/>
            </w:pPr>
            <w:r w:rsidRPr="00B17CD1">
              <w:t>techniki sprzedaży;</w:t>
            </w:r>
          </w:p>
          <w:p w14:paraId="0EA84603" w14:textId="77777777" w:rsidR="005908E8" w:rsidRPr="00B17CD1" w:rsidRDefault="005908E8" w:rsidP="00CE72D4">
            <w:pPr>
              <w:numPr>
                <w:ilvl w:val="1"/>
                <w:numId w:val="62"/>
              </w:numPr>
              <w:ind w:left="741" w:hanging="218"/>
            </w:pPr>
            <w:r w:rsidRPr="00B17CD1">
              <w:t>polityka cenowa - ćwiczenia praktyczne;</w:t>
            </w:r>
          </w:p>
          <w:p w14:paraId="68929B4F" w14:textId="77777777" w:rsidR="005908E8" w:rsidRPr="00B17CD1" w:rsidRDefault="005908E8" w:rsidP="00CE72D4">
            <w:pPr>
              <w:numPr>
                <w:ilvl w:val="1"/>
                <w:numId w:val="62"/>
              </w:numPr>
              <w:ind w:left="741" w:hanging="218"/>
            </w:pPr>
            <w:r w:rsidRPr="00B17CD1">
              <w:t>metody ustalania cen w praktyce;</w:t>
            </w:r>
          </w:p>
          <w:p w14:paraId="5B5D04B5" w14:textId="77777777" w:rsidR="005908E8" w:rsidRPr="00B17CD1" w:rsidRDefault="005908E8" w:rsidP="00CE72D4">
            <w:pPr>
              <w:numPr>
                <w:ilvl w:val="1"/>
                <w:numId w:val="62"/>
              </w:numPr>
              <w:ind w:left="741" w:hanging="218"/>
            </w:pPr>
            <w:r w:rsidRPr="00B17CD1">
              <w:t>współpraca z portalami rezerwacyjnymi.</w:t>
            </w:r>
          </w:p>
          <w:p w14:paraId="1A8A79E2" w14:textId="77777777" w:rsidR="005908E8" w:rsidRPr="00B17CD1" w:rsidRDefault="005908E8" w:rsidP="00CE72D4">
            <w:pPr>
              <w:numPr>
                <w:ilvl w:val="0"/>
                <w:numId w:val="57"/>
              </w:numPr>
              <w:tabs>
                <w:tab w:val="clear" w:pos="720"/>
              </w:tabs>
              <w:ind w:left="458"/>
            </w:pPr>
            <w:r w:rsidRPr="00B17CD1">
              <w:t>Budżet hotelowy.</w:t>
            </w:r>
          </w:p>
          <w:p w14:paraId="4D729CAE" w14:textId="77777777" w:rsidR="005908E8" w:rsidRPr="00B17CD1" w:rsidRDefault="005908E8" w:rsidP="00CE72D4">
            <w:pPr>
              <w:numPr>
                <w:ilvl w:val="0"/>
                <w:numId w:val="57"/>
              </w:numPr>
              <w:tabs>
                <w:tab w:val="clear" w:pos="720"/>
              </w:tabs>
              <w:ind w:left="458"/>
            </w:pPr>
            <w:r w:rsidRPr="00B17CD1">
              <w:t>Zarządzanie jakością.</w:t>
            </w:r>
          </w:p>
          <w:p w14:paraId="40F1A749" w14:textId="77777777" w:rsidR="005908E8" w:rsidRPr="00B17CD1" w:rsidRDefault="005908E8" w:rsidP="00CE72D4">
            <w:pPr>
              <w:numPr>
                <w:ilvl w:val="1"/>
                <w:numId w:val="62"/>
              </w:numPr>
              <w:ind w:left="741" w:hanging="218"/>
            </w:pPr>
            <w:r w:rsidRPr="00B17CD1">
              <w:t>czynniki determinujące poziom usług hotelarskich;</w:t>
            </w:r>
          </w:p>
          <w:p w14:paraId="11AB80D3" w14:textId="77777777" w:rsidR="005908E8" w:rsidRPr="00B17CD1" w:rsidRDefault="005908E8" w:rsidP="00CE72D4">
            <w:pPr>
              <w:numPr>
                <w:ilvl w:val="1"/>
                <w:numId w:val="62"/>
              </w:numPr>
              <w:ind w:left="741" w:hanging="218"/>
            </w:pPr>
            <w:r w:rsidRPr="00B17CD1">
              <w:t xml:space="preserve">TQM Total </w:t>
            </w:r>
            <w:proofErr w:type="spellStart"/>
            <w:r w:rsidRPr="00B17CD1">
              <w:t>Quality</w:t>
            </w:r>
            <w:proofErr w:type="spellEnd"/>
            <w:r w:rsidRPr="00B17CD1">
              <w:t xml:space="preserve"> Management - Kompletne Zarządzanie przez Jakość;</w:t>
            </w:r>
          </w:p>
          <w:p w14:paraId="7B79E84E" w14:textId="77777777" w:rsidR="005908E8" w:rsidRPr="00B17CD1" w:rsidRDefault="005908E8" w:rsidP="00CE72D4">
            <w:pPr>
              <w:numPr>
                <w:ilvl w:val="1"/>
                <w:numId w:val="62"/>
              </w:numPr>
              <w:ind w:left="741" w:hanging="218"/>
            </w:pPr>
            <w:r w:rsidRPr="00B17CD1">
              <w:t>ISO 9000 System Jakości według Norm;</w:t>
            </w:r>
          </w:p>
          <w:p w14:paraId="0ED1E762" w14:textId="77777777" w:rsidR="005908E8" w:rsidRPr="00B17CD1" w:rsidRDefault="005908E8" w:rsidP="00CE72D4">
            <w:pPr>
              <w:numPr>
                <w:ilvl w:val="1"/>
                <w:numId w:val="62"/>
              </w:numPr>
              <w:ind w:left="741" w:hanging="218"/>
            </w:pPr>
            <w:r w:rsidRPr="00B17CD1">
              <w:t>HACCP.</w:t>
            </w:r>
          </w:p>
          <w:p w14:paraId="25A65592" w14:textId="77777777" w:rsidR="005908E8" w:rsidRPr="00B17CD1" w:rsidRDefault="005908E8" w:rsidP="00CE72D4">
            <w:pPr>
              <w:numPr>
                <w:ilvl w:val="0"/>
                <w:numId w:val="57"/>
              </w:numPr>
              <w:tabs>
                <w:tab w:val="clear" w:pos="720"/>
              </w:tabs>
              <w:ind w:left="458"/>
            </w:pPr>
            <w:r w:rsidRPr="00B17CD1">
              <w:t>Zarządzanie zespołem.</w:t>
            </w:r>
          </w:p>
          <w:p w14:paraId="792D9A00" w14:textId="77777777" w:rsidR="005908E8" w:rsidRPr="00B17CD1" w:rsidRDefault="005908E8" w:rsidP="00CE72D4">
            <w:pPr>
              <w:numPr>
                <w:ilvl w:val="1"/>
                <w:numId w:val="62"/>
              </w:numPr>
              <w:ind w:left="741" w:hanging="218"/>
            </w:pPr>
            <w:r w:rsidRPr="00B17CD1">
              <w:t>jak budować skuteczny zespół;</w:t>
            </w:r>
          </w:p>
          <w:p w14:paraId="6579FBA4" w14:textId="77777777" w:rsidR="005908E8" w:rsidRPr="00B17CD1" w:rsidRDefault="005908E8" w:rsidP="00CE72D4">
            <w:pPr>
              <w:numPr>
                <w:ilvl w:val="1"/>
                <w:numId w:val="62"/>
              </w:numPr>
              <w:ind w:left="741" w:hanging="218"/>
            </w:pPr>
            <w:r w:rsidRPr="00B17CD1">
              <w:t>skuteczne metody motywowania;</w:t>
            </w:r>
          </w:p>
          <w:p w14:paraId="13B7B658" w14:textId="77777777" w:rsidR="005908E8" w:rsidRPr="00B17CD1" w:rsidRDefault="005908E8" w:rsidP="00CE72D4">
            <w:pPr>
              <w:numPr>
                <w:ilvl w:val="1"/>
                <w:numId w:val="62"/>
              </w:numPr>
              <w:ind w:left="741" w:hanging="218"/>
            </w:pPr>
            <w:r w:rsidRPr="00B17CD1">
              <w:t>komunikacja w zespole.</w:t>
            </w:r>
          </w:p>
          <w:p w14:paraId="09DB19CD" w14:textId="77777777" w:rsidR="005908E8" w:rsidRPr="00B17CD1" w:rsidRDefault="005908E8" w:rsidP="00CE72D4">
            <w:pPr>
              <w:numPr>
                <w:ilvl w:val="0"/>
                <w:numId w:val="57"/>
              </w:numPr>
              <w:tabs>
                <w:tab w:val="clear" w:pos="720"/>
              </w:tabs>
              <w:ind w:left="458"/>
            </w:pPr>
            <w:r w:rsidRPr="00B17CD1">
              <w:t>Wybrane koncepcje nowoczesnego zarządzania w hotelu.</w:t>
            </w:r>
          </w:p>
          <w:p w14:paraId="7DDBBDFB" w14:textId="77777777" w:rsidR="005319A1" w:rsidRDefault="005908E8" w:rsidP="00CE72D4">
            <w:pPr>
              <w:numPr>
                <w:ilvl w:val="1"/>
                <w:numId w:val="62"/>
              </w:numPr>
              <w:ind w:left="741" w:hanging="218"/>
            </w:pPr>
            <w:r w:rsidRPr="00B17CD1">
              <w:t>franczyza;</w:t>
            </w:r>
            <w:r w:rsidR="008F77DA">
              <w:t xml:space="preserve"> </w:t>
            </w:r>
          </w:p>
          <w:p w14:paraId="104C47DA" w14:textId="28AFDDC6" w:rsidR="005908E8" w:rsidRPr="00B17CD1" w:rsidRDefault="005908E8" w:rsidP="00CE72D4">
            <w:pPr>
              <w:numPr>
                <w:ilvl w:val="1"/>
                <w:numId w:val="62"/>
              </w:numPr>
              <w:ind w:left="741" w:hanging="218"/>
            </w:pPr>
            <w:r w:rsidRPr="00B17CD1">
              <w:t>outsourcing;</w:t>
            </w:r>
          </w:p>
          <w:p w14:paraId="0F6FAF32" w14:textId="77777777" w:rsidR="005319A1" w:rsidRDefault="005908E8" w:rsidP="00CE72D4">
            <w:pPr>
              <w:numPr>
                <w:ilvl w:val="1"/>
                <w:numId w:val="62"/>
              </w:numPr>
              <w:ind w:left="741" w:hanging="218"/>
            </w:pPr>
            <w:proofErr w:type="spellStart"/>
            <w:r w:rsidRPr="00B17CD1">
              <w:t>reengineering</w:t>
            </w:r>
            <w:proofErr w:type="spellEnd"/>
            <w:r w:rsidRPr="00B17CD1">
              <w:t>;</w:t>
            </w:r>
            <w:r w:rsidR="008F77DA">
              <w:t xml:space="preserve"> </w:t>
            </w:r>
          </w:p>
          <w:p w14:paraId="4B26C5B1" w14:textId="72144A34" w:rsidR="005908E8" w:rsidRPr="00B17CD1" w:rsidRDefault="005908E8" w:rsidP="00CE72D4">
            <w:pPr>
              <w:numPr>
                <w:ilvl w:val="1"/>
                <w:numId w:val="62"/>
              </w:numPr>
              <w:ind w:left="741" w:hanging="218"/>
            </w:pPr>
            <w:proofErr w:type="spellStart"/>
            <w:r w:rsidRPr="00B17CD1">
              <w:t>benchmarketing</w:t>
            </w:r>
            <w:proofErr w:type="spellEnd"/>
            <w:r w:rsidRPr="00B17CD1">
              <w:t>;</w:t>
            </w:r>
          </w:p>
          <w:p w14:paraId="297AF423" w14:textId="77777777" w:rsidR="005908E8" w:rsidRPr="00B17CD1" w:rsidRDefault="005908E8" w:rsidP="00CE72D4">
            <w:pPr>
              <w:numPr>
                <w:ilvl w:val="1"/>
                <w:numId w:val="62"/>
              </w:numPr>
              <w:ind w:left="741" w:hanging="218"/>
            </w:pPr>
            <w:r w:rsidRPr="00B17CD1">
              <w:t>zarządzanie przez cele;</w:t>
            </w:r>
          </w:p>
          <w:p w14:paraId="6CF4BE93" w14:textId="77777777" w:rsidR="005908E8" w:rsidRPr="00B17CD1" w:rsidRDefault="005908E8" w:rsidP="00CE72D4">
            <w:pPr>
              <w:numPr>
                <w:ilvl w:val="1"/>
                <w:numId w:val="62"/>
              </w:numPr>
              <w:ind w:left="741" w:hanging="218"/>
            </w:pPr>
            <w:proofErr w:type="spellStart"/>
            <w:r w:rsidRPr="00B17CD1">
              <w:t>lean</w:t>
            </w:r>
            <w:proofErr w:type="spellEnd"/>
            <w:r w:rsidRPr="00B17CD1">
              <w:t xml:space="preserve"> management ( LM );</w:t>
            </w:r>
          </w:p>
          <w:p w14:paraId="044001C5" w14:textId="77777777" w:rsidR="005908E8" w:rsidRDefault="005908E8" w:rsidP="00CE72D4">
            <w:pPr>
              <w:numPr>
                <w:ilvl w:val="1"/>
                <w:numId w:val="62"/>
              </w:numPr>
              <w:ind w:left="741" w:hanging="218"/>
            </w:pPr>
            <w:r w:rsidRPr="00B17CD1">
              <w:t>zarządzanie wiedzą ( KM );</w:t>
            </w:r>
          </w:p>
          <w:p w14:paraId="181C5E39" w14:textId="2C422D4E" w:rsidR="005908E8" w:rsidRPr="00642179" w:rsidRDefault="002A781C" w:rsidP="00CE72D4">
            <w:pPr>
              <w:numPr>
                <w:ilvl w:val="1"/>
                <w:numId w:val="62"/>
              </w:numPr>
              <w:ind w:left="741" w:hanging="218"/>
            </w:pPr>
            <w:r w:rsidRPr="00B17CD1">
              <w:t xml:space="preserve">filozofia </w:t>
            </w:r>
            <w:proofErr w:type="spellStart"/>
            <w:r w:rsidRPr="00B17CD1">
              <w:t>kaizen</w:t>
            </w:r>
            <w:proofErr w:type="spellEnd"/>
            <w:r>
              <w:t>.</w:t>
            </w:r>
          </w:p>
        </w:tc>
      </w:tr>
      <w:tr w:rsidR="005908E8" w14:paraId="2626DBAE" w14:textId="77777777" w:rsidTr="00F53B47">
        <w:tc>
          <w:tcPr>
            <w:tcW w:w="562" w:type="dxa"/>
          </w:tcPr>
          <w:p w14:paraId="7CB5E4CE" w14:textId="5B363DB9" w:rsidR="005908E8" w:rsidRPr="00592317" w:rsidRDefault="00C443CF" w:rsidP="005908E8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694" w:type="dxa"/>
          </w:tcPr>
          <w:p w14:paraId="6917B6B5" w14:textId="2547D345" w:rsidR="005908E8" w:rsidRPr="004B307F" w:rsidRDefault="005908E8" w:rsidP="005908E8">
            <w:pPr>
              <w:rPr>
                <w:b/>
                <w:bCs/>
              </w:rPr>
            </w:pPr>
            <w:r w:rsidRPr="004B307F">
              <w:rPr>
                <w:b/>
                <w:bCs/>
              </w:rPr>
              <w:t xml:space="preserve">Kurs barista </w:t>
            </w:r>
            <w:r w:rsidR="00F727C3" w:rsidRPr="00413F91">
              <w:rPr>
                <w:b/>
                <w:bCs/>
              </w:rPr>
              <w:t>(U)</w:t>
            </w:r>
          </w:p>
        </w:tc>
        <w:tc>
          <w:tcPr>
            <w:tcW w:w="12768" w:type="dxa"/>
          </w:tcPr>
          <w:p w14:paraId="0840F6E3" w14:textId="77777777" w:rsidR="005908E8" w:rsidRPr="00B17CD1" w:rsidRDefault="005908E8" w:rsidP="005908E8">
            <w:r w:rsidRPr="00B17CD1">
              <w:t>Liczba osób objętych wsparciem: 20</w:t>
            </w:r>
          </w:p>
          <w:p w14:paraId="3F4C266D" w14:textId="77777777" w:rsidR="005908E8" w:rsidRPr="00B17CD1" w:rsidRDefault="005908E8" w:rsidP="005908E8">
            <w:r w:rsidRPr="00B17CD1">
              <w:t>Liczba godzin dydaktycznych/zegarowych szkolenia: 16 h</w:t>
            </w:r>
          </w:p>
          <w:p w14:paraId="676AF3C5" w14:textId="77777777" w:rsidR="005908E8" w:rsidRPr="00B17CD1" w:rsidRDefault="005908E8" w:rsidP="005908E8">
            <w:r w:rsidRPr="00B17CD1">
              <w:t>Liczba grup: 2</w:t>
            </w:r>
          </w:p>
          <w:p w14:paraId="0D16B40C" w14:textId="77777777" w:rsidR="005908E8" w:rsidRPr="00B17CD1" w:rsidRDefault="005908E8" w:rsidP="005908E8">
            <w:r w:rsidRPr="00B17CD1">
              <w:t>Typ szkolenia: stacjonarne</w:t>
            </w:r>
          </w:p>
          <w:p w14:paraId="3B05DDEB" w14:textId="77777777" w:rsidR="005908E8" w:rsidRPr="00B17CD1" w:rsidRDefault="005908E8" w:rsidP="005908E8">
            <w:r w:rsidRPr="00B17CD1">
              <w:t xml:space="preserve">Egzamin: wewnętrzny </w:t>
            </w:r>
          </w:p>
          <w:p w14:paraId="6B1F44A1" w14:textId="77777777" w:rsidR="005908E8" w:rsidRPr="00B17CD1" w:rsidRDefault="005908E8" w:rsidP="005908E8">
            <w:r w:rsidRPr="00B17CD1">
              <w:t>Miejsce realizacji szkolenia: Zamawiający zapewnia sale dydaktyczne w szkole.</w:t>
            </w:r>
          </w:p>
          <w:p w14:paraId="2998C089" w14:textId="77777777" w:rsidR="005908E8" w:rsidRPr="00B17CD1" w:rsidRDefault="005908E8" w:rsidP="005908E8">
            <w:r w:rsidRPr="00B17CD1">
              <w:t>Przybliżony termin świadczenia wsparcia: marzec 2026 r. – marzec 202</w:t>
            </w:r>
            <w:r>
              <w:t>7</w:t>
            </w:r>
            <w:r w:rsidRPr="00B17CD1">
              <w:t xml:space="preserve"> r.</w:t>
            </w:r>
          </w:p>
          <w:p w14:paraId="641F1EE9" w14:textId="77777777" w:rsidR="005908E8" w:rsidRPr="00B17CD1" w:rsidRDefault="005908E8" w:rsidP="005908E8">
            <w:r w:rsidRPr="00B17CD1">
              <w:t>Materiały szkoleniowe: w formie drukowanej, wpięte w skoroszyt, po 1 egzemplarzu dla każdej osoby objętej projektem</w:t>
            </w:r>
          </w:p>
          <w:p w14:paraId="18F1B401" w14:textId="77777777" w:rsidR="005908E8" w:rsidRPr="00B17CD1" w:rsidRDefault="005908E8" w:rsidP="005908E8">
            <w:r w:rsidRPr="00B17CD1">
              <w:t>Kadra: prowadzący szkolenie - min. 2 letnie doświadczenie zaw. w dziedzinie, znajomość tematyki szkolenia</w:t>
            </w:r>
          </w:p>
          <w:p w14:paraId="0B93384C" w14:textId="77777777" w:rsidR="005908E8" w:rsidRPr="00B17CD1" w:rsidRDefault="005908E8" w:rsidP="005908E8">
            <w:pPr>
              <w:rPr>
                <w:b/>
                <w:bCs/>
              </w:rPr>
            </w:pPr>
            <w:r w:rsidRPr="00B17CD1">
              <w:rPr>
                <w:b/>
                <w:bCs/>
              </w:rPr>
              <w:t xml:space="preserve">Oczekiwane efekty szkolenia: </w:t>
            </w:r>
          </w:p>
          <w:p w14:paraId="29E37C59" w14:textId="77777777" w:rsidR="005908E8" w:rsidRPr="00B17CD1" w:rsidRDefault="005908E8" w:rsidP="005908E8">
            <w:r w:rsidRPr="00B17CD1">
              <w:t>Uczniowie zdobędą wiedzę na temat drogi owocu kawowca od sadzonki po filiżankę, tego jak przygotować poprawne espresso, jak spieniać mleko oraz łączyć je z kawą. Poznają również konserwację ekspresu ciśnieniowego oraz napoje na bazie espresso.</w:t>
            </w:r>
          </w:p>
          <w:p w14:paraId="172639C7" w14:textId="77777777" w:rsidR="005908E8" w:rsidRPr="00B17CD1" w:rsidRDefault="005908E8" w:rsidP="005908E8">
            <w:pPr>
              <w:rPr>
                <w:b/>
                <w:bCs/>
              </w:rPr>
            </w:pPr>
            <w:r w:rsidRPr="00B17CD1">
              <w:rPr>
                <w:b/>
                <w:bCs/>
              </w:rPr>
              <w:t>Ramowy program szkolenia:</w:t>
            </w:r>
          </w:p>
          <w:p w14:paraId="308339CC" w14:textId="77777777" w:rsidR="005908E8" w:rsidRPr="00B17CD1" w:rsidRDefault="005908E8" w:rsidP="00CE72D4">
            <w:pPr>
              <w:numPr>
                <w:ilvl w:val="0"/>
                <w:numId w:val="63"/>
              </w:numPr>
              <w:tabs>
                <w:tab w:val="clear" w:pos="720"/>
              </w:tabs>
              <w:ind w:left="458"/>
            </w:pPr>
            <w:r w:rsidRPr="00B17CD1">
              <w:t>gatunki, odmiany botaniczne, sposoby obróbki kawy;</w:t>
            </w:r>
          </w:p>
          <w:p w14:paraId="354D0AEC" w14:textId="77777777" w:rsidR="005908E8" w:rsidRPr="00B17CD1" w:rsidRDefault="005908E8" w:rsidP="00CE72D4">
            <w:pPr>
              <w:numPr>
                <w:ilvl w:val="0"/>
                <w:numId w:val="63"/>
              </w:numPr>
              <w:tabs>
                <w:tab w:val="clear" w:pos="720"/>
              </w:tabs>
              <w:ind w:left="458"/>
            </w:pPr>
            <w:r w:rsidRPr="00B17CD1">
              <w:t>podstawy organizacji pracy za barem;</w:t>
            </w:r>
          </w:p>
          <w:p w14:paraId="67A8C1F8" w14:textId="77777777" w:rsidR="005908E8" w:rsidRPr="00B17CD1" w:rsidRDefault="005908E8" w:rsidP="00CE72D4">
            <w:pPr>
              <w:numPr>
                <w:ilvl w:val="0"/>
                <w:numId w:val="63"/>
              </w:numPr>
              <w:tabs>
                <w:tab w:val="clear" w:pos="720"/>
              </w:tabs>
              <w:ind w:left="458"/>
            </w:pPr>
            <w:r w:rsidRPr="00B17CD1">
              <w:t>budowa młynka, regulacja stopnia zmielenia, dozowanie, dystrybucja, ubicie;</w:t>
            </w:r>
          </w:p>
          <w:p w14:paraId="502636D0" w14:textId="77777777" w:rsidR="005908E8" w:rsidRPr="00B17CD1" w:rsidRDefault="005908E8" w:rsidP="00CE72D4">
            <w:pPr>
              <w:numPr>
                <w:ilvl w:val="0"/>
                <w:numId w:val="63"/>
              </w:numPr>
              <w:tabs>
                <w:tab w:val="clear" w:pos="720"/>
              </w:tabs>
              <w:ind w:left="458"/>
            </w:pPr>
            <w:r w:rsidRPr="00B17CD1">
              <w:t>budowa ekspresu ciśnieniowego;</w:t>
            </w:r>
          </w:p>
          <w:p w14:paraId="65119CBB" w14:textId="77777777" w:rsidR="005908E8" w:rsidRPr="00B17CD1" w:rsidRDefault="005908E8" w:rsidP="00CE72D4">
            <w:pPr>
              <w:numPr>
                <w:ilvl w:val="0"/>
                <w:numId w:val="63"/>
              </w:numPr>
              <w:tabs>
                <w:tab w:val="clear" w:pos="720"/>
              </w:tabs>
              <w:ind w:left="458"/>
            </w:pPr>
            <w:r w:rsidRPr="00B17CD1">
              <w:t>poprawne espresso – mleko – spienianie;</w:t>
            </w:r>
          </w:p>
          <w:p w14:paraId="6FB6A399" w14:textId="77777777" w:rsidR="005908E8" w:rsidRDefault="005908E8" w:rsidP="00CE72D4">
            <w:pPr>
              <w:numPr>
                <w:ilvl w:val="0"/>
                <w:numId w:val="63"/>
              </w:numPr>
              <w:tabs>
                <w:tab w:val="clear" w:pos="720"/>
              </w:tabs>
              <w:ind w:left="458"/>
            </w:pPr>
            <w:r w:rsidRPr="00B17CD1">
              <w:t>menu – podstawowe kawy na bazie espresso;</w:t>
            </w:r>
          </w:p>
          <w:p w14:paraId="10BFB8F2" w14:textId="6D9FDB60" w:rsidR="00BE604D" w:rsidRPr="002A781C" w:rsidRDefault="002A781C" w:rsidP="005319A1">
            <w:pPr>
              <w:numPr>
                <w:ilvl w:val="0"/>
                <w:numId w:val="63"/>
              </w:numPr>
              <w:tabs>
                <w:tab w:val="clear" w:pos="720"/>
              </w:tabs>
              <w:ind w:left="458"/>
            </w:pPr>
            <w:r w:rsidRPr="00B17CD1">
              <w:t>czyszczenie i eksploatacja ekspresu, młynka i akcesoriów</w:t>
            </w:r>
          </w:p>
        </w:tc>
      </w:tr>
      <w:tr w:rsidR="004362F7" w14:paraId="5A943264" w14:textId="77777777" w:rsidTr="004362F7">
        <w:tc>
          <w:tcPr>
            <w:tcW w:w="16024" w:type="dxa"/>
            <w:gridSpan w:val="3"/>
            <w:shd w:val="clear" w:color="auto" w:fill="D9D9D9" w:themeFill="background1" w:themeFillShade="D9"/>
          </w:tcPr>
          <w:p w14:paraId="3F87623E" w14:textId="77777777" w:rsidR="00A44478" w:rsidRDefault="00A44478" w:rsidP="00C443CF">
            <w:pPr>
              <w:jc w:val="center"/>
              <w:rPr>
                <w:b/>
                <w:bCs/>
              </w:rPr>
            </w:pPr>
          </w:p>
          <w:p w14:paraId="6ECFF4A0" w14:textId="67A4FCE9" w:rsidR="004362F7" w:rsidRPr="00A44478" w:rsidRDefault="004362F7" w:rsidP="00C443CF">
            <w:pPr>
              <w:jc w:val="center"/>
              <w:rPr>
                <w:b/>
                <w:bCs/>
                <w:sz w:val="24"/>
                <w:szCs w:val="24"/>
              </w:rPr>
            </w:pPr>
            <w:r w:rsidRPr="00A44478">
              <w:rPr>
                <w:b/>
                <w:bCs/>
                <w:sz w:val="24"/>
                <w:szCs w:val="24"/>
              </w:rPr>
              <w:t>Część V</w:t>
            </w:r>
          </w:p>
          <w:p w14:paraId="387AD041" w14:textId="15055326" w:rsidR="004362F7" w:rsidRPr="00C443CF" w:rsidRDefault="004362F7" w:rsidP="00C443CF">
            <w:pPr>
              <w:jc w:val="center"/>
              <w:rPr>
                <w:b/>
                <w:bCs/>
              </w:rPr>
            </w:pPr>
          </w:p>
        </w:tc>
      </w:tr>
      <w:tr w:rsidR="005908E8" w14:paraId="5C70E2FA" w14:textId="77777777" w:rsidTr="00A52B85">
        <w:tc>
          <w:tcPr>
            <w:tcW w:w="562" w:type="dxa"/>
          </w:tcPr>
          <w:p w14:paraId="4E2C95E2" w14:textId="0B4194EA" w:rsidR="005908E8" w:rsidRPr="00592317" w:rsidRDefault="00C443CF" w:rsidP="005908E8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694" w:type="dxa"/>
          </w:tcPr>
          <w:p w14:paraId="6E249CD6" w14:textId="18B4A153" w:rsidR="005908E8" w:rsidRPr="004B307F" w:rsidRDefault="005908E8" w:rsidP="005908E8">
            <w:pPr>
              <w:rPr>
                <w:b/>
                <w:bCs/>
              </w:rPr>
            </w:pPr>
            <w:r w:rsidRPr="008D1559">
              <w:rPr>
                <w:b/>
                <w:bCs/>
              </w:rPr>
              <w:t xml:space="preserve">Dekoloryzacja </w:t>
            </w:r>
            <w:r w:rsidR="00F727C3" w:rsidRPr="00413F91">
              <w:rPr>
                <w:b/>
                <w:bCs/>
              </w:rPr>
              <w:t>(U)</w:t>
            </w:r>
          </w:p>
          <w:p w14:paraId="1F7ED2E0" w14:textId="732AE9B5" w:rsidR="005908E8" w:rsidRPr="004B307F" w:rsidRDefault="005908E8" w:rsidP="005908E8">
            <w:pPr>
              <w:rPr>
                <w:b/>
                <w:bCs/>
              </w:rPr>
            </w:pPr>
          </w:p>
        </w:tc>
        <w:tc>
          <w:tcPr>
            <w:tcW w:w="12768" w:type="dxa"/>
          </w:tcPr>
          <w:p w14:paraId="0DA19F4D" w14:textId="77777777" w:rsidR="005908E8" w:rsidRPr="00D81701" w:rsidRDefault="005908E8" w:rsidP="005908E8">
            <w:r w:rsidRPr="00D81701">
              <w:t>Liczba osób objętych wsparciem: 10</w:t>
            </w:r>
          </w:p>
          <w:p w14:paraId="0C6913A2" w14:textId="77777777" w:rsidR="005908E8" w:rsidRPr="00D81701" w:rsidRDefault="005908E8" w:rsidP="005908E8">
            <w:r w:rsidRPr="00D81701">
              <w:t>Liczba godzin dydaktycznych/zegarowych szkolenia: 8 h</w:t>
            </w:r>
          </w:p>
          <w:p w14:paraId="3622EC58" w14:textId="77777777" w:rsidR="005908E8" w:rsidRPr="00D81701" w:rsidRDefault="005908E8" w:rsidP="005908E8">
            <w:r w:rsidRPr="00D81701">
              <w:t>Liczba grup: 1</w:t>
            </w:r>
          </w:p>
          <w:p w14:paraId="74D1B22C" w14:textId="77777777" w:rsidR="005908E8" w:rsidRPr="00D81701" w:rsidRDefault="005908E8" w:rsidP="005908E8">
            <w:r w:rsidRPr="00D81701">
              <w:t>Typ szkolenia: stacjonarne</w:t>
            </w:r>
          </w:p>
          <w:p w14:paraId="2BAD49C2" w14:textId="77777777" w:rsidR="005908E8" w:rsidRPr="00D81701" w:rsidRDefault="005908E8" w:rsidP="005908E8">
            <w:r w:rsidRPr="00D81701">
              <w:t xml:space="preserve">Egzamin: wewnętrzny </w:t>
            </w:r>
          </w:p>
          <w:p w14:paraId="31F3500C" w14:textId="77777777" w:rsidR="005908E8" w:rsidRPr="00D81701" w:rsidRDefault="005908E8" w:rsidP="005908E8">
            <w:r w:rsidRPr="00D81701">
              <w:t>Miejsce realizacji szkolenia: Zamawiający zapewnia sale dydaktyczne w szkole.</w:t>
            </w:r>
          </w:p>
          <w:p w14:paraId="5E52BB84" w14:textId="77777777" w:rsidR="005908E8" w:rsidRPr="00D81701" w:rsidRDefault="005908E8" w:rsidP="005908E8">
            <w:r w:rsidRPr="00D81701">
              <w:t>Przybliżony termin świadczenia wsparcia: marzec 2026 r. – marzec 2027 r.</w:t>
            </w:r>
          </w:p>
          <w:p w14:paraId="26F0AB05" w14:textId="77777777" w:rsidR="005908E8" w:rsidRPr="00D81701" w:rsidRDefault="005908E8" w:rsidP="005908E8">
            <w:r w:rsidRPr="00D81701">
              <w:t>Materiały szkoleniowe: w formie drukowanej, wpięte w skoroszyt, po 1 egzemplarzu dla każdej osoby objętej projektem</w:t>
            </w:r>
          </w:p>
          <w:p w14:paraId="79DDA027" w14:textId="77777777" w:rsidR="005908E8" w:rsidRPr="00D81701" w:rsidRDefault="005908E8" w:rsidP="005908E8">
            <w:r w:rsidRPr="00D81701">
              <w:t>Kadra: prowadzący szkolenie - min. 2 letnie doświadczenie zaw. w dziedzinie, znajomość tematyki szkolenia</w:t>
            </w:r>
          </w:p>
          <w:p w14:paraId="4655E0FE" w14:textId="77777777" w:rsidR="005908E8" w:rsidRPr="00D81701" w:rsidRDefault="005908E8" w:rsidP="005908E8">
            <w:pPr>
              <w:rPr>
                <w:b/>
                <w:bCs/>
              </w:rPr>
            </w:pPr>
            <w:r w:rsidRPr="00D81701">
              <w:rPr>
                <w:b/>
                <w:bCs/>
              </w:rPr>
              <w:t xml:space="preserve">Oczekiwane efekty szkolenia: </w:t>
            </w:r>
          </w:p>
          <w:p w14:paraId="67A54E9B" w14:textId="77777777" w:rsidR="005908E8" w:rsidRPr="00D81701" w:rsidRDefault="005908E8" w:rsidP="005908E8">
            <w:r>
              <w:t>Uczeń</w:t>
            </w:r>
          </w:p>
          <w:p w14:paraId="4BC58472" w14:textId="77777777" w:rsidR="005908E8" w:rsidRPr="00D81701" w:rsidRDefault="005908E8" w:rsidP="00CE72D4">
            <w:pPr>
              <w:numPr>
                <w:ilvl w:val="0"/>
                <w:numId w:val="64"/>
              </w:numPr>
              <w:tabs>
                <w:tab w:val="clear" w:pos="720"/>
              </w:tabs>
              <w:ind w:left="458"/>
            </w:pPr>
            <w:r w:rsidRPr="00D81701">
              <w:t>potrafi stworzyć perfekcyjny blond, którego wykonanie było w pełni bezpieczne dla włosów oraz skóry głowy klientki/klienta</w:t>
            </w:r>
          </w:p>
          <w:p w14:paraId="7376F815" w14:textId="77777777" w:rsidR="005908E8" w:rsidRPr="00D81701" w:rsidRDefault="005908E8" w:rsidP="00CE72D4">
            <w:pPr>
              <w:numPr>
                <w:ilvl w:val="0"/>
                <w:numId w:val="64"/>
              </w:numPr>
              <w:tabs>
                <w:tab w:val="clear" w:pos="720"/>
              </w:tabs>
              <w:ind w:left="458"/>
            </w:pPr>
            <w:r w:rsidRPr="00D81701">
              <w:t>wie, jak wykonać kolor idealnie równy, bez przejaśnień i belek</w:t>
            </w:r>
          </w:p>
          <w:p w14:paraId="36182255" w14:textId="77777777" w:rsidR="005908E8" w:rsidRPr="00D81701" w:rsidRDefault="005908E8" w:rsidP="00CE72D4">
            <w:pPr>
              <w:numPr>
                <w:ilvl w:val="0"/>
                <w:numId w:val="64"/>
              </w:numPr>
              <w:tabs>
                <w:tab w:val="clear" w:pos="720"/>
              </w:tabs>
              <w:ind w:left="458"/>
            </w:pPr>
            <w:r w:rsidRPr="00D81701">
              <w:t>doskonale odnajduje się w szerokiej gamie produktów rozjaśniających i wiesz, które użyć w zależności od struktury i kondycji włosów</w:t>
            </w:r>
          </w:p>
          <w:p w14:paraId="56E9F583" w14:textId="77777777" w:rsidR="005908E8" w:rsidRPr="00D81701" w:rsidRDefault="005908E8" w:rsidP="00CE72D4">
            <w:pPr>
              <w:numPr>
                <w:ilvl w:val="0"/>
                <w:numId w:val="64"/>
              </w:numPr>
              <w:tabs>
                <w:tab w:val="clear" w:pos="720"/>
              </w:tabs>
              <w:ind w:left="458"/>
            </w:pPr>
            <w:r w:rsidRPr="00D81701">
              <w:t>umie stworzyć idealnie dobrane do danego koloru mieszanki tonujące</w:t>
            </w:r>
          </w:p>
          <w:p w14:paraId="687C8C3D" w14:textId="77777777" w:rsidR="005908E8" w:rsidRPr="00D81701" w:rsidRDefault="005908E8" w:rsidP="00CE72D4">
            <w:pPr>
              <w:numPr>
                <w:ilvl w:val="0"/>
                <w:numId w:val="64"/>
              </w:numPr>
              <w:tabs>
                <w:tab w:val="clear" w:pos="720"/>
              </w:tabs>
              <w:ind w:left="458"/>
            </w:pPr>
            <w:r w:rsidRPr="00D81701">
              <w:t>jest w stanie zrealizować fryzury według wskazówek udzielonych przez instruktorów</w:t>
            </w:r>
          </w:p>
          <w:p w14:paraId="0D1CDE59" w14:textId="77777777" w:rsidR="005908E8" w:rsidRPr="00D81701" w:rsidRDefault="005908E8" w:rsidP="00CE72D4">
            <w:pPr>
              <w:numPr>
                <w:ilvl w:val="0"/>
                <w:numId w:val="64"/>
              </w:numPr>
              <w:tabs>
                <w:tab w:val="clear" w:pos="720"/>
              </w:tabs>
              <w:ind w:left="458"/>
            </w:pPr>
            <w:r w:rsidRPr="00D81701">
              <w:t>umie zaproponować klientce/klientowi kosmetyki do domowej pielęgnacji</w:t>
            </w:r>
          </w:p>
          <w:p w14:paraId="278ABC2C" w14:textId="77777777" w:rsidR="005908E8" w:rsidRPr="00D81701" w:rsidRDefault="005908E8" w:rsidP="005908E8">
            <w:pPr>
              <w:rPr>
                <w:b/>
                <w:bCs/>
              </w:rPr>
            </w:pPr>
            <w:r w:rsidRPr="00D81701">
              <w:rPr>
                <w:b/>
                <w:bCs/>
              </w:rPr>
              <w:t>Ramowy program szkolenia:</w:t>
            </w:r>
          </w:p>
          <w:p w14:paraId="1061B489" w14:textId="77777777" w:rsidR="005908E8" w:rsidRPr="00D81701" w:rsidRDefault="005908E8" w:rsidP="00CE72D4">
            <w:pPr>
              <w:numPr>
                <w:ilvl w:val="0"/>
                <w:numId w:val="65"/>
              </w:numPr>
              <w:tabs>
                <w:tab w:val="clear" w:pos="720"/>
              </w:tabs>
              <w:ind w:left="458" w:hanging="381"/>
            </w:pPr>
            <w:r w:rsidRPr="00D81701">
              <w:t>uzupełnienie lub utrwalenie wiedzy teoretycznej niezbędnej w pracy kolorysty</w:t>
            </w:r>
          </w:p>
          <w:p w14:paraId="0F57A95D" w14:textId="77777777" w:rsidR="005908E8" w:rsidRDefault="005908E8" w:rsidP="00CE72D4">
            <w:pPr>
              <w:numPr>
                <w:ilvl w:val="0"/>
                <w:numId w:val="65"/>
              </w:numPr>
              <w:tabs>
                <w:tab w:val="clear" w:pos="720"/>
              </w:tabs>
              <w:ind w:left="458" w:hanging="381"/>
            </w:pPr>
            <w:r w:rsidRPr="00D81701">
              <w:t>koło kolorów, melanina, tabela neutralizacji</w:t>
            </w:r>
          </w:p>
          <w:p w14:paraId="3109141A" w14:textId="77777777" w:rsidR="005908E8" w:rsidRPr="00D81701" w:rsidRDefault="005908E8" w:rsidP="00CE72D4">
            <w:pPr>
              <w:numPr>
                <w:ilvl w:val="0"/>
                <w:numId w:val="65"/>
              </w:numPr>
              <w:tabs>
                <w:tab w:val="clear" w:pos="720"/>
              </w:tabs>
              <w:ind w:left="458" w:hanging="381"/>
            </w:pPr>
            <w:r w:rsidRPr="00D81701">
              <w:t>zasady pigmentacji</w:t>
            </w:r>
            <w:r>
              <w:t xml:space="preserve"> - </w:t>
            </w:r>
            <w:r w:rsidRPr="00D756F1">
              <w:t>ściąganie pigmentu sztucznego i naturalnego</w:t>
            </w:r>
            <w:r>
              <w:t xml:space="preserve"> (</w:t>
            </w:r>
            <w:r w:rsidRPr="00D756F1">
              <w:t>repigmentacj</w:t>
            </w:r>
            <w:r>
              <w:t>a)</w:t>
            </w:r>
            <w:r w:rsidRPr="00D756F1">
              <w:t xml:space="preserve"> oraz pigmentacj</w:t>
            </w:r>
            <w:r>
              <w:t>a</w:t>
            </w:r>
            <w:r w:rsidRPr="00D756F1">
              <w:t xml:space="preserve"> wyrównując</w:t>
            </w:r>
            <w:r>
              <w:t>a</w:t>
            </w:r>
          </w:p>
          <w:p w14:paraId="4454EF94" w14:textId="77777777" w:rsidR="005908E8" w:rsidRPr="00D81701" w:rsidRDefault="005908E8" w:rsidP="00CE72D4">
            <w:pPr>
              <w:numPr>
                <w:ilvl w:val="0"/>
                <w:numId w:val="65"/>
              </w:numPr>
              <w:tabs>
                <w:tab w:val="clear" w:pos="720"/>
              </w:tabs>
              <w:ind w:left="458" w:hanging="381"/>
            </w:pPr>
            <w:r w:rsidRPr="00D81701">
              <w:t>dobór odpowiedniego preparatu rozjaśniającego</w:t>
            </w:r>
            <w:r>
              <w:t xml:space="preserve"> -</w:t>
            </w:r>
            <w:r w:rsidRPr="00D756F1">
              <w:t xml:space="preserve"> rozjaśnianie od nasady bez powstawania belek i przejaśnień</w:t>
            </w:r>
          </w:p>
          <w:p w14:paraId="0977DB35" w14:textId="77777777" w:rsidR="005908E8" w:rsidRDefault="005908E8" w:rsidP="00CE72D4">
            <w:pPr>
              <w:numPr>
                <w:ilvl w:val="0"/>
                <w:numId w:val="65"/>
              </w:numPr>
              <w:tabs>
                <w:tab w:val="clear" w:pos="720"/>
              </w:tabs>
              <w:ind w:left="458" w:hanging="381"/>
            </w:pPr>
            <w:r w:rsidRPr="00D756F1">
              <w:t>prac</w:t>
            </w:r>
            <w:r>
              <w:t>a</w:t>
            </w:r>
            <w:r w:rsidRPr="00D756F1">
              <w:t xml:space="preserve"> farbami rozjaśniającymi oraz profesjonalnymi rozjaśniaczami, kontrolowane rozjaśnianie o 1–4 tony</w:t>
            </w:r>
            <w:r w:rsidRPr="00D81701">
              <w:t xml:space="preserve">, </w:t>
            </w:r>
          </w:p>
          <w:p w14:paraId="56213CF2" w14:textId="77777777" w:rsidR="005908E8" w:rsidRPr="00D81701" w:rsidRDefault="005908E8" w:rsidP="00CE72D4">
            <w:pPr>
              <w:numPr>
                <w:ilvl w:val="0"/>
                <w:numId w:val="65"/>
              </w:numPr>
              <w:tabs>
                <w:tab w:val="clear" w:pos="720"/>
              </w:tabs>
              <w:ind w:left="458" w:hanging="381"/>
            </w:pPr>
            <w:r w:rsidRPr="00D756F1">
              <w:t xml:space="preserve">stosowanie zaawansowanych produktów do bezpiecznej dekoloryzacji, w tym farb rozjaśniających </w:t>
            </w:r>
            <w:r w:rsidRPr="00D81701">
              <w:t>BBB</w:t>
            </w:r>
          </w:p>
          <w:p w14:paraId="542BEEB3" w14:textId="2A27DD2A" w:rsidR="005908E8" w:rsidRDefault="005908E8" w:rsidP="00CE72D4">
            <w:pPr>
              <w:numPr>
                <w:ilvl w:val="0"/>
                <w:numId w:val="65"/>
              </w:numPr>
              <w:tabs>
                <w:tab w:val="clear" w:pos="720"/>
              </w:tabs>
              <w:ind w:left="458" w:hanging="381"/>
            </w:pPr>
            <w:r w:rsidRPr="00D81701">
              <w:t>mieszanki tonujące</w:t>
            </w:r>
            <w:r w:rsidRPr="00D756F1">
              <w:t xml:space="preserve"> </w:t>
            </w:r>
            <w:r>
              <w:t xml:space="preserve">- </w:t>
            </w:r>
            <w:r w:rsidRPr="00D756F1">
              <w:t>wyrównywanie i stabilizowanie koloru</w:t>
            </w:r>
            <w:r w:rsidR="002A781C">
              <w:t>,</w:t>
            </w:r>
          </w:p>
          <w:p w14:paraId="6A6C6BCF" w14:textId="0145AB72" w:rsidR="008F77DA" w:rsidRPr="002A781C" w:rsidRDefault="002A781C" w:rsidP="00BE604D">
            <w:pPr>
              <w:numPr>
                <w:ilvl w:val="0"/>
                <w:numId w:val="65"/>
              </w:numPr>
              <w:tabs>
                <w:tab w:val="clear" w:pos="720"/>
              </w:tabs>
              <w:ind w:left="458" w:hanging="381"/>
            </w:pPr>
            <w:r w:rsidRPr="00D81701">
              <w:t xml:space="preserve">technika </w:t>
            </w:r>
            <w:proofErr w:type="spellStart"/>
            <w:r w:rsidRPr="00D81701">
              <w:t>Shadow</w:t>
            </w:r>
            <w:proofErr w:type="spellEnd"/>
            <w:r w:rsidRPr="00D81701">
              <w:t xml:space="preserve"> </w:t>
            </w:r>
            <w:proofErr w:type="spellStart"/>
            <w:r w:rsidRPr="00D81701">
              <w:t>Roots</w:t>
            </w:r>
            <w:proofErr w:type="spellEnd"/>
            <w:r>
              <w:t>.</w:t>
            </w:r>
          </w:p>
        </w:tc>
      </w:tr>
      <w:tr w:rsidR="005908E8" w14:paraId="5B1A911E" w14:textId="77777777" w:rsidTr="00E04521">
        <w:tc>
          <w:tcPr>
            <w:tcW w:w="562" w:type="dxa"/>
          </w:tcPr>
          <w:p w14:paraId="4129D413" w14:textId="3F3BCFC1" w:rsidR="005908E8" w:rsidRPr="00592317" w:rsidRDefault="00C443CF" w:rsidP="005908E8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694" w:type="dxa"/>
          </w:tcPr>
          <w:p w14:paraId="7CB9A907" w14:textId="0F19874D" w:rsidR="005908E8" w:rsidRPr="004B307F" w:rsidRDefault="005908E8" w:rsidP="005908E8">
            <w:pPr>
              <w:rPr>
                <w:b/>
                <w:bCs/>
              </w:rPr>
            </w:pPr>
            <w:r w:rsidRPr="00F15159">
              <w:rPr>
                <w:b/>
                <w:bCs/>
              </w:rPr>
              <w:t>Modne koloryzacje</w:t>
            </w:r>
            <w:r w:rsidR="005A6737">
              <w:rPr>
                <w:b/>
                <w:bCs/>
              </w:rPr>
              <w:t xml:space="preserve"> </w:t>
            </w:r>
            <w:r w:rsidR="00F727C3" w:rsidRPr="00413F91">
              <w:rPr>
                <w:b/>
                <w:bCs/>
              </w:rPr>
              <w:t>(U)</w:t>
            </w:r>
          </w:p>
        </w:tc>
        <w:tc>
          <w:tcPr>
            <w:tcW w:w="12768" w:type="dxa"/>
          </w:tcPr>
          <w:p w14:paraId="67350A11" w14:textId="77777777" w:rsidR="005908E8" w:rsidRPr="00F15159" w:rsidRDefault="005908E8" w:rsidP="005908E8">
            <w:r w:rsidRPr="00F15159">
              <w:t>Liczba osób objętych wsparciem: 10</w:t>
            </w:r>
          </w:p>
          <w:p w14:paraId="78D01E91" w14:textId="77777777" w:rsidR="005908E8" w:rsidRPr="00F15159" w:rsidRDefault="005908E8" w:rsidP="005908E8">
            <w:r w:rsidRPr="00F15159">
              <w:t>Liczba godzin dydaktycznych/zegarowych szkolenia: 8 h</w:t>
            </w:r>
          </w:p>
          <w:p w14:paraId="63318C32" w14:textId="77777777" w:rsidR="005908E8" w:rsidRPr="00F15159" w:rsidRDefault="005908E8" w:rsidP="005908E8">
            <w:r w:rsidRPr="00F15159">
              <w:t xml:space="preserve">Liczba grup: </w:t>
            </w:r>
            <w:r>
              <w:t>1</w:t>
            </w:r>
          </w:p>
          <w:p w14:paraId="7EDC4D2D" w14:textId="77777777" w:rsidR="005908E8" w:rsidRPr="00F15159" w:rsidRDefault="005908E8" w:rsidP="005908E8">
            <w:r w:rsidRPr="00F15159">
              <w:t>Typ szkolenia: stacjonarne</w:t>
            </w:r>
          </w:p>
          <w:p w14:paraId="6489B094" w14:textId="77777777" w:rsidR="005908E8" w:rsidRPr="00F15159" w:rsidRDefault="005908E8" w:rsidP="005908E8">
            <w:r w:rsidRPr="00F15159">
              <w:t xml:space="preserve">Egzamin: wewnętrzny </w:t>
            </w:r>
          </w:p>
          <w:p w14:paraId="11481A13" w14:textId="77777777" w:rsidR="005908E8" w:rsidRPr="00F15159" w:rsidRDefault="005908E8" w:rsidP="005908E8">
            <w:r w:rsidRPr="00F15159">
              <w:t>Miejsce realizacji szkolenia: Zamawiający zapewnia sale dydaktyczne w szkole.</w:t>
            </w:r>
          </w:p>
          <w:p w14:paraId="161D0B7E" w14:textId="77777777" w:rsidR="005908E8" w:rsidRPr="00F15159" w:rsidRDefault="005908E8" w:rsidP="005908E8">
            <w:r w:rsidRPr="00F15159">
              <w:t>Przybliżony termin świadczenia wsparcia: marzec 2026 r. – marzec 2027 r.</w:t>
            </w:r>
          </w:p>
          <w:p w14:paraId="734EAA46" w14:textId="77777777" w:rsidR="005908E8" w:rsidRPr="00F15159" w:rsidRDefault="005908E8" w:rsidP="005908E8">
            <w:r w:rsidRPr="00F15159">
              <w:t>Materiały szkoleniowe: w formie drukowanej, wpięte w skoroszyt, po 1 egzemplarzu dla każdej osoby objętej projektem</w:t>
            </w:r>
          </w:p>
          <w:p w14:paraId="2BE746E7" w14:textId="77777777" w:rsidR="005908E8" w:rsidRPr="00F15159" w:rsidRDefault="005908E8" w:rsidP="005908E8">
            <w:r w:rsidRPr="00F15159">
              <w:t>Kadra: prowadzący szkolenie - min. 2 letnie doświadczenie zaw. w dziedzinie, znajomość tematyki szkolenia</w:t>
            </w:r>
          </w:p>
          <w:p w14:paraId="6297CEFA" w14:textId="77777777" w:rsidR="005908E8" w:rsidRPr="00DB636A" w:rsidRDefault="005908E8" w:rsidP="005908E8">
            <w:pPr>
              <w:rPr>
                <w:b/>
                <w:bCs/>
              </w:rPr>
            </w:pPr>
            <w:r w:rsidRPr="00DB636A">
              <w:rPr>
                <w:b/>
                <w:bCs/>
              </w:rPr>
              <w:t xml:space="preserve">Oczekiwane efekty szkolenia: </w:t>
            </w:r>
          </w:p>
          <w:p w14:paraId="74EC3C76" w14:textId="77777777" w:rsidR="005908E8" w:rsidRPr="00DB636A" w:rsidRDefault="005908E8" w:rsidP="005908E8">
            <w:r w:rsidRPr="00DB636A">
              <w:t xml:space="preserve">Uczeń: </w:t>
            </w:r>
          </w:p>
          <w:p w14:paraId="25D86D6F" w14:textId="77777777" w:rsidR="005908E8" w:rsidRPr="00DB636A" w:rsidRDefault="005908E8" w:rsidP="00CE72D4">
            <w:pPr>
              <w:pStyle w:val="Akapitzlist"/>
              <w:numPr>
                <w:ilvl w:val="0"/>
                <w:numId w:val="66"/>
              </w:numPr>
              <w:ind w:left="458"/>
            </w:pPr>
            <w:r w:rsidRPr="00DB636A">
              <w:t>nauczy się wykonać modne, jednolite kolory oraz jak łączyć je z innymi technikami refleksów</w:t>
            </w:r>
          </w:p>
          <w:p w14:paraId="7AEB0AD2" w14:textId="77777777" w:rsidR="005908E8" w:rsidRPr="00DB636A" w:rsidRDefault="005908E8" w:rsidP="00CE72D4">
            <w:pPr>
              <w:pStyle w:val="Akapitzlist"/>
              <w:numPr>
                <w:ilvl w:val="0"/>
                <w:numId w:val="66"/>
              </w:numPr>
              <w:ind w:left="458"/>
            </w:pPr>
            <w:r w:rsidRPr="00DB636A">
              <w:t>dowie się, jak dopasować kolor do urody i kształtu twarzy dzięki technice makijażu włosów</w:t>
            </w:r>
          </w:p>
          <w:p w14:paraId="260B0FC7" w14:textId="77777777" w:rsidR="005908E8" w:rsidRPr="00DB636A" w:rsidRDefault="005908E8" w:rsidP="00CE72D4">
            <w:pPr>
              <w:pStyle w:val="Akapitzlist"/>
              <w:numPr>
                <w:ilvl w:val="0"/>
                <w:numId w:val="66"/>
              </w:numPr>
              <w:ind w:left="458"/>
            </w:pPr>
            <w:r w:rsidRPr="00DB636A">
              <w:t>pozna techniki nakładania koloru, tworzenia sekcji i podziałów</w:t>
            </w:r>
          </w:p>
          <w:p w14:paraId="116917F1" w14:textId="77777777" w:rsidR="005908E8" w:rsidRPr="00DB636A" w:rsidRDefault="005908E8" w:rsidP="00CE72D4">
            <w:pPr>
              <w:pStyle w:val="Akapitzlist"/>
              <w:numPr>
                <w:ilvl w:val="0"/>
                <w:numId w:val="66"/>
              </w:numPr>
              <w:ind w:left="458"/>
            </w:pPr>
            <w:r w:rsidRPr="00DB636A">
              <w:t>dowie się, jak perfekcyjnie dopasować poziom jasności farby i oksydantu do efektu końcowego</w:t>
            </w:r>
          </w:p>
          <w:p w14:paraId="07C83971" w14:textId="77777777" w:rsidR="005908E8" w:rsidRPr="00DB636A" w:rsidRDefault="005908E8" w:rsidP="00CE72D4">
            <w:pPr>
              <w:pStyle w:val="Akapitzlist"/>
              <w:numPr>
                <w:ilvl w:val="0"/>
                <w:numId w:val="66"/>
              </w:numPr>
              <w:ind w:left="458"/>
            </w:pPr>
            <w:r w:rsidRPr="00DB636A">
              <w:t>nauczy się wyrównywania koloru oraz przyciemniania włosów</w:t>
            </w:r>
          </w:p>
          <w:p w14:paraId="27506311" w14:textId="77777777" w:rsidR="005908E8" w:rsidRPr="00DB636A" w:rsidRDefault="005908E8" w:rsidP="00CE72D4">
            <w:pPr>
              <w:pStyle w:val="Akapitzlist"/>
              <w:numPr>
                <w:ilvl w:val="0"/>
                <w:numId w:val="66"/>
              </w:numPr>
              <w:ind w:left="458"/>
            </w:pPr>
            <w:r w:rsidRPr="00DB636A">
              <w:t>pozna tajniki farbowania włosów siwych</w:t>
            </w:r>
          </w:p>
          <w:p w14:paraId="51F553CC" w14:textId="77777777" w:rsidR="005908E8" w:rsidRPr="00DB636A" w:rsidRDefault="005908E8" w:rsidP="00CE72D4">
            <w:pPr>
              <w:pStyle w:val="Akapitzlist"/>
              <w:numPr>
                <w:ilvl w:val="0"/>
                <w:numId w:val="66"/>
              </w:numPr>
              <w:ind w:left="458"/>
            </w:pPr>
            <w:r w:rsidRPr="00DB636A">
              <w:t>nauczy się tworzenia refleksów z wolnej ręki</w:t>
            </w:r>
          </w:p>
          <w:p w14:paraId="4B9CA408" w14:textId="77777777" w:rsidR="005908E8" w:rsidRPr="00DB636A" w:rsidRDefault="005908E8" w:rsidP="005908E8">
            <w:pPr>
              <w:rPr>
                <w:b/>
                <w:bCs/>
              </w:rPr>
            </w:pPr>
            <w:r w:rsidRPr="00DB636A">
              <w:rPr>
                <w:b/>
                <w:bCs/>
              </w:rPr>
              <w:t>Ramowy program szkolenia:</w:t>
            </w:r>
          </w:p>
          <w:p w14:paraId="534DA876" w14:textId="77777777" w:rsidR="005908E8" w:rsidRPr="00DB636A" w:rsidRDefault="005908E8" w:rsidP="00CE72D4">
            <w:pPr>
              <w:numPr>
                <w:ilvl w:val="0"/>
                <w:numId w:val="67"/>
              </w:numPr>
              <w:tabs>
                <w:tab w:val="clear" w:pos="720"/>
              </w:tabs>
              <w:ind w:left="458"/>
            </w:pPr>
            <w:r w:rsidRPr="00DB636A">
              <w:t>poziomy i tony kolorystyczne</w:t>
            </w:r>
          </w:p>
          <w:p w14:paraId="6544A3BC" w14:textId="77777777" w:rsidR="005908E8" w:rsidRPr="00DB636A" w:rsidRDefault="005908E8" w:rsidP="00CE72D4">
            <w:pPr>
              <w:numPr>
                <w:ilvl w:val="0"/>
                <w:numId w:val="67"/>
              </w:numPr>
              <w:tabs>
                <w:tab w:val="clear" w:pos="720"/>
              </w:tabs>
              <w:ind w:left="458"/>
            </w:pPr>
            <w:r w:rsidRPr="00DB636A">
              <w:t>koło kolorów</w:t>
            </w:r>
          </w:p>
          <w:p w14:paraId="154A6094" w14:textId="77777777" w:rsidR="005908E8" w:rsidRPr="00DB636A" w:rsidRDefault="005908E8" w:rsidP="00CE72D4">
            <w:pPr>
              <w:numPr>
                <w:ilvl w:val="0"/>
                <w:numId w:val="67"/>
              </w:numPr>
              <w:tabs>
                <w:tab w:val="clear" w:pos="720"/>
              </w:tabs>
              <w:ind w:left="458"/>
            </w:pPr>
            <w:r w:rsidRPr="00DB636A">
              <w:t>kolory podstawowe</w:t>
            </w:r>
          </w:p>
          <w:p w14:paraId="6167DC37" w14:textId="77777777" w:rsidR="005908E8" w:rsidRPr="00DB636A" w:rsidRDefault="005908E8" w:rsidP="00CE72D4">
            <w:pPr>
              <w:numPr>
                <w:ilvl w:val="0"/>
                <w:numId w:val="67"/>
              </w:numPr>
              <w:tabs>
                <w:tab w:val="clear" w:pos="720"/>
              </w:tabs>
              <w:ind w:left="458"/>
            </w:pPr>
            <w:r w:rsidRPr="00DB636A">
              <w:t>oksydanty i czasy ich działania</w:t>
            </w:r>
          </w:p>
          <w:p w14:paraId="68780AA3" w14:textId="77777777" w:rsidR="005908E8" w:rsidRPr="00DB636A" w:rsidRDefault="005908E8" w:rsidP="00CE72D4">
            <w:pPr>
              <w:numPr>
                <w:ilvl w:val="0"/>
                <w:numId w:val="67"/>
              </w:numPr>
              <w:tabs>
                <w:tab w:val="clear" w:pos="720"/>
              </w:tabs>
              <w:ind w:left="458"/>
            </w:pPr>
            <w:r w:rsidRPr="00DB636A">
              <w:t>tonowanie</w:t>
            </w:r>
          </w:p>
          <w:p w14:paraId="603CF531" w14:textId="77777777" w:rsidR="005908E8" w:rsidRPr="00DB636A" w:rsidRDefault="005908E8" w:rsidP="00CE72D4">
            <w:pPr>
              <w:numPr>
                <w:ilvl w:val="0"/>
                <w:numId w:val="67"/>
              </w:numPr>
              <w:tabs>
                <w:tab w:val="clear" w:pos="720"/>
              </w:tabs>
              <w:ind w:left="458"/>
            </w:pPr>
            <w:r w:rsidRPr="00DB636A">
              <w:t>rodzaje melanin</w:t>
            </w:r>
          </w:p>
          <w:p w14:paraId="1D973ACF" w14:textId="77777777" w:rsidR="005908E8" w:rsidRDefault="005908E8" w:rsidP="00CE72D4">
            <w:pPr>
              <w:numPr>
                <w:ilvl w:val="0"/>
                <w:numId w:val="67"/>
              </w:numPr>
              <w:tabs>
                <w:tab w:val="clear" w:pos="720"/>
              </w:tabs>
              <w:ind w:left="458"/>
            </w:pPr>
            <w:r w:rsidRPr="00DB636A">
              <w:t xml:space="preserve">pigmentacja, repigmentacja i </w:t>
            </w:r>
            <w:proofErr w:type="spellStart"/>
            <w:r w:rsidRPr="00DB636A">
              <w:t>prepigmentacja</w:t>
            </w:r>
            <w:proofErr w:type="spellEnd"/>
          </w:p>
          <w:p w14:paraId="6488470C" w14:textId="06199255" w:rsidR="005908E8" w:rsidRPr="002A781C" w:rsidRDefault="002A781C" w:rsidP="00CE72D4">
            <w:pPr>
              <w:numPr>
                <w:ilvl w:val="0"/>
                <w:numId w:val="67"/>
              </w:numPr>
              <w:tabs>
                <w:tab w:val="clear" w:pos="720"/>
              </w:tabs>
              <w:ind w:left="458"/>
            </w:pPr>
            <w:r w:rsidRPr="00DB636A">
              <w:t>praca z włosami siwymi</w:t>
            </w:r>
          </w:p>
        </w:tc>
      </w:tr>
      <w:tr w:rsidR="00317004" w14:paraId="148BA465" w14:textId="77777777" w:rsidTr="00E04521">
        <w:tc>
          <w:tcPr>
            <w:tcW w:w="562" w:type="dxa"/>
          </w:tcPr>
          <w:p w14:paraId="11D1D79C" w14:textId="53EC0BEA" w:rsidR="00317004" w:rsidRDefault="00134233" w:rsidP="005908E8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694" w:type="dxa"/>
          </w:tcPr>
          <w:p w14:paraId="3A492675" w14:textId="12F9BA06" w:rsidR="00317004" w:rsidRPr="00F15159" w:rsidRDefault="00317004" w:rsidP="005908E8">
            <w:pPr>
              <w:rPr>
                <w:b/>
                <w:bCs/>
              </w:rPr>
            </w:pPr>
            <w:proofErr w:type="spellStart"/>
            <w:r w:rsidRPr="00F11FE2">
              <w:rPr>
                <w:b/>
                <w:bCs/>
              </w:rPr>
              <w:t>Balayage</w:t>
            </w:r>
            <w:proofErr w:type="spellEnd"/>
            <w:r w:rsidRPr="00F11FE2">
              <w:rPr>
                <w:b/>
                <w:bCs/>
              </w:rPr>
              <w:t xml:space="preserve"> i </w:t>
            </w:r>
            <w:proofErr w:type="spellStart"/>
            <w:r w:rsidRPr="00F11FE2">
              <w:rPr>
                <w:b/>
                <w:bCs/>
              </w:rPr>
              <w:t>Air</w:t>
            </w:r>
            <w:proofErr w:type="spellEnd"/>
            <w:r w:rsidRPr="00F11FE2">
              <w:rPr>
                <w:b/>
                <w:bCs/>
              </w:rPr>
              <w:t xml:space="preserve"> </w:t>
            </w:r>
            <w:proofErr w:type="spellStart"/>
            <w:r w:rsidRPr="00F11FE2">
              <w:rPr>
                <w:b/>
                <w:bCs/>
              </w:rPr>
              <w:t>Touch</w:t>
            </w:r>
            <w:proofErr w:type="spellEnd"/>
            <w:r w:rsidRPr="00F11FE2">
              <w:rPr>
                <w:b/>
                <w:bCs/>
              </w:rPr>
              <w:t xml:space="preserve"> Akademia </w:t>
            </w:r>
            <w:proofErr w:type="spellStart"/>
            <w:r w:rsidRPr="00F11FE2">
              <w:rPr>
                <w:b/>
                <w:bCs/>
              </w:rPr>
              <w:t>Maniewski</w:t>
            </w:r>
            <w:proofErr w:type="spellEnd"/>
            <w:r w:rsidR="005A6737">
              <w:rPr>
                <w:b/>
                <w:bCs/>
              </w:rPr>
              <w:t xml:space="preserve"> </w:t>
            </w:r>
            <w:r w:rsidR="00F727C3" w:rsidRPr="00413F91">
              <w:rPr>
                <w:b/>
                <w:bCs/>
              </w:rPr>
              <w:t>(N)</w:t>
            </w:r>
          </w:p>
        </w:tc>
        <w:tc>
          <w:tcPr>
            <w:tcW w:w="12768" w:type="dxa"/>
          </w:tcPr>
          <w:p w14:paraId="056BE3C3" w14:textId="77777777" w:rsidR="00317004" w:rsidRPr="00F11FE2" w:rsidRDefault="00317004" w:rsidP="00317004">
            <w:r w:rsidRPr="00F11FE2">
              <w:t>Liczba osób objętych wsparciem: 1</w:t>
            </w:r>
          </w:p>
          <w:p w14:paraId="170D6365" w14:textId="77777777" w:rsidR="00317004" w:rsidRPr="00F11FE2" w:rsidRDefault="00317004" w:rsidP="00317004">
            <w:r w:rsidRPr="00F11FE2">
              <w:t>Liczba godzin dydaktycznych/zegarowych szkolenia: 8 h</w:t>
            </w:r>
          </w:p>
          <w:p w14:paraId="77AACBF7" w14:textId="77777777" w:rsidR="00317004" w:rsidRPr="00F11FE2" w:rsidRDefault="00317004" w:rsidP="00317004">
            <w:r w:rsidRPr="00F11FE2">
              <w:t xml:space="preserve">Typ szkolenia: zewnętrzne </w:t>
            </w:r>
          </w:p>
          <w:p w14:paraId="6E5FBE5C" w14:textId="77777777" w:rsidR="00317004" w:rsidRPr="00F11FE2" w:rsidRDefault="00317004" w:rsidP="00317004">
            <w:r w:rsidRPr="00F11FE2">
              <w:t xml:space="preserve">Egzamin: wewnętrzny </w:t>
            </w:r>
          </w:p>
          <w:p w14:paraId="6A16C488" w14:textId="77777777" w:rsidR="00317004" w:rsidRPr="00F11FE2" w:rsidRDefault="00317004" w:rsidP="00317004">
            <w:r w:rsidRPr="00F11FE2">
              <w:t>Przybliżony termin świadczenia wsparcia: marzec 2026 r. – marzec 2027 r.</w:t>
            </w:r>
          </w:p>
          <w:p w14:paraId="067E9204" w14:textId="77777777" w:rsidR="00317004" w:rsidRPr="00F11FE2" w:rsidRDefault="00317004" w:rsidP="00317004">
            <w:r w:rsidRPr="00F11FE2">
              <w:t>Materiały szkoleniowe: w formie drukowanej, wpięte w skoroszyt, po 1 egzemplarzu dla każdej osoby objętej projektem</w:t>
            </w:r>
          </w:p>
          <w:p w14:paraId="40B4598D" w14:textId="77777777" w:rsidR="00317004" w:rsidRPr="00F11FE2" w:rsidRDefault="00317004" w:rsidP="00317004">
            <w:r w:rsidRPr="00F11FE2">
              <w:t>Kadra: prowadzący szkolenie - min. 2 letnie doświadczenie zaw. w dziedzinie, znajomość tematyki szkolenia</w:t>
            </w:r>
          </w:p>
          <w:p w14:paraId="61DC559B" w14:textId="77777777" w:rsidR="00317004" w:rsidRDefault="00317004" w:rsidP="00317004">
            <w:r w:rsidRPr="00E63F9F">
              <w:rPr>
                <w:b/>
                <w:bCs/>
              </w:rPr>
              <w:t>Oczekiwane efekty szkolenia:</w:t>
            </w:r>
            <w:r w:rsidRPr="00E63F9F">
              <w:t xml:space="preserve"> </w:t>
            </w:r>
          </w:p>
          <w:p w14:paraId="5CCCFDEA" w14:textId="77777777" w:rsidR="00317004" w:rsidRDefault="00317004" w:rsidP="00317004">
            <w:r>
              <w:t>Uczestnik</w:t>
            </w:r>
          </w:p>
          <w:p w14:paraId="3F35D559" w14:textId="77777777" w:rsidR="00317004" w:rsidRPr="00AF2B92" w:rsidRDefault="00317004" w:rsidP="00317004">
            <w:pPr>
              <w:pStyle w:val="Akapitzlist"/>
              <w:numPr>
                <w:ilvl w:val="0"/>
                <w:numId w:val="22"/>
              </w:numPr>
              <w:ind w:left="455"/>
            </w:pPr>
            <w:r w:rsidRPr="00AF2B92">
              <w:t>potrafi wymienić poziomy i tony kolorystyczne, rodzaje melanin, kolory podstawowe oraz oksydanty</w:t>
            </w:r>
          </w:p>
          <w:p w14:paraId="0F467AEC" w14:textId="77777777" w:rsidR="00317004" w:rsidRDefault="00317004" w:rsidP="00317004">
            <w:pPr>
              <w:pStyle w:val="Akapitzlist"/>
              <w:numPr>
                <w:ilvl w:val="0"/>
                <w:numId w:val="22"/>
              </w:numPr>
              <w:ind w:left="455"/>
            </w:pPr>
            <w:r>
              <w:t>umie</w:t>
            </w:r>
            <w:r w:rsidRPr="00E63F9F">
              <w:t xml:space="preserve"> wykorzystywać różne produkty rozjaśniające w zależności od kondycji i struktury włosów</w:t>
            </w:r>
          </w:p>
          <w:p w14:paraId="1DE65D12" w14:textId="77777777" w:rsidR="00317004" w:rsidRDefault="00317004" w:rsidP="00317004">
            <w:pPr>
              <w:pStyle w:val="Akapitzlist"/>
              <w:numPr>
                <w:ilvl w:val="0"/>
                <w:numId w:val="22"/>
              </w:numPr>
              <w:ind w:left="455"/>
            </w:pPr>
            <w:r w:rsidRPr="00AF2B92">
              <w:t>umie określić poziom naturalnych włosów modelki oraz efekt końcowy koloryzacji</w:t>
            </w:r>
          </w:p>
          <w:p w14:paraId="298D2AE5" w14:textId="77777777" w:rsidR="00317004" w:rsidRDefault="00317004" w:rsidP="00317004">
            <w:pPr>
              <w:pStyle w:val="Akapitzlist"/>
              <w:numPr>
                <w:ilvl w:val="0"/>
                <w:numId w:val="22"/>
              </w:numPr>
              <w:ind w:left="455"/>
            </w:pPr>
            <w:r w:rsidRPr="00AF2B92">
              <w:t>potrafi ocenić stan włosów przed oraz po koloryzacji</w:t>
            </w:r>
            <w:r>
              <w:t>, wie,</w:t>
            </w:r>
            <w:r w:rsidRPr="00E63F9F">
              <w:t xml:space="preserve"> jak dobrać odpowiednią technikę do kondycji i struktury włosów</w:t>
            </w:r>
          </w:p>
          <w:p w14:paraId="27B3653D" w14:textId="77777777" w:rsidR="00317004" w:rsidRDefault="00317004" w:rsidP="00317004">
            <w:pPr>
              <w:pStyle w:val="Akapitzlist"/>
              <w:numPr>
                <w:ilvl w:val="0"/>
                <w:numId w:val="22"/>
              </w:numPr>
              <w:ind w:left="455"/>
            </w:pPr>
            <w:r>
              <w:t>wie</w:t>
            </w:r>
            <w:r w:rsidRPr="00E63F9F">
              <w:t>, jak poprawnie wykorzystać różne techniki tworzenia pojaśnień</w:t>
            </w:r>
            <w:r>
              <w:t xml:space="preserve"> i</w:t>
            </w:r>
            <w:r w:rsidRPr="00AF2B92">
              <w:t xml:space="preserve"> jakie produkty będą potrzebne do wykonania zabiegu koloryzacji</w:t>
            </w:r>
          </w:p>
          <w:p w14:paraId="283FAB08" w14:textId="77777777" w:rsidR="00317004" w:rsidRDefault="00317004" w:rsidP="00317004">
            <w:pPr>
              <w:pStyle w:val="Akapitzlist"/>
              <w:numPr>
                <w:ilvl w:val="0"/>
                <w:numId w:val="22"/>
              </w:numPr>
              <w:ind w:left="455"/>
            </w:pPr>
            <w:r>
              <w:t>umie</w:t>
            </w:r>
            <w:r w:rsidRPr="00E63F9F">
              <w:t xml:space="preserve"> tworzyć miękkie przejścia przy wydmuchiwaniu pasma suszarką</w:t>
            </w:r>
            <w:r>
              <w:t xml:space="preserve"> oraz</w:t>
            </w:r>
            <w:r w:rsidRPr="00E63F9F">
              <w:t xml:space="preserve"> określić idealną ilość wydmuchania pasma</w:t>
            </w:r>
          </w:p>
          <w:p w14:paraId="2D910B87" w14:textId="77777777" w:rsidR="00317004" w:rsidRPr="00AF2B92" w:rsidRDefault="00317004" w:rsidP="00317004">
            <w:pPr>
              <w:pStyle w:val="Akapitzlist"/>
              <w:numPr>
                <w:ilvl w:val="0"/>
                <w:numId w:val="22"/>
              </w:numPr>
              <w:ind w:left="455"/>
            </w:pPr>
            <w:r w:rsidRPr="00AF2B92">
              <w:t xml:space="preserve">zna techniki potrzebne do wykonania </w:t>
            </w:r>
            <w:proofErr w:type="spellStart"/>
            <w:r w:rsidRPr="00AF2B92">
              <w:t>balayage</w:t>
            </w:r>
            <w:proofErr w:type="spellEnd"/>
            <w:r w:rsidRPr="00AF2B92">
              <w:t xml:space="preserve"> oraz </w:t>
            </w:r>
            <w:proofErr w:type="spellStart"/>
            <w:r w:rsidRPr="00AF2B92">
              <w:t>Air</w:t>
            </w:r>
            <w:proofErr w:type="spellEnd"/>
            <w:r w:rsidRPr="00AF2B92">
              <w:t xml:space="preserve"> </w:t>
            </w:r>
            <w:proofErr w:type="spellStart"/>
            <w:r w:rsidRPr="00AF2B92">
              <w:t>Touch</w:t>
            </w:r>
            <w:proofErr w:type="spellEnd"/>
            <w:r w:rsidRPr="00AF2B92">
              <w:t xml:space="preserve"> i wykorzystuje je w praktyce</w:t>
            </w:r>
          </w:p>
          <w:p w14:paraId="307407AC" w14:textId="77777777" w:rsidR="00317004" w:rsidRPr="00AF2B92" w:rsidRDefault="00317004" w:rsidP="00317004">
            <w:pPr>
              <w:pStyle w:val="Akapitzlist"/>
              <w:numPr>
                <w:ilvl w:val="0"/>
                <w:numId w:val="22"/>
              </w:numPr>
              <w:ind w:left="455"/>
            </w:pPr>
            <w:r w:rsidRPr="00AF2B92">
              <w:t>wie, jak pracować na włosach siwych</w:t>
            </w:r>
          </w:p>
          <w:p w14:paraId="6E570BDA" w14:textId="77777777" w:rsidR="00317004" w:rsidRPr="00AF2B92" w:rsidRDefault="00317004" w:rsidP="00317004">
            <w:pPr>
              <w:pStyle w:val="Akapitzlist"/>
              <w:numPr>
                <w:ilvl w:val="0"/>
                <w:numId w:val="22"/>
              </w:numPr>
              <w:ind w:left="455"/>
            </w:pPr>
            <w:r w:rsidRPr="00AF2B92">
              <w:t>umie zaproponować klientce/klientowi kosmetyki do domowej pielęgnacji</w:t>
            </w:r>
          </w:p>
          <w:p w14:paraId="1C6E9725" w14:textId="77777777" w:rsidR="00317004" w:rsidRPr="00E63F9F" w:rsidRDefault="00317004" w:rsidP="00317004">
            <w:pPr>
              <w:rPr>
                <w:b/>
                <w:bCs/>
              </w:rPr>
            </w:pPr>
            <w:r w:rsidRPr="00E63F9F">
              <w:rPr>
                <w:b/>
                <w:bCs/>
              </w:rPr>
              <w:t>Ramowy program szkolenia:</w:t>
            </w:r>
          </w:p>
          <w:p w14:paraId="59A91E1D" w14:textId="77777777" w:rsidR="00317004" w:rsidRPr="00E63F9F" w:rsidRDefault="00317004" w:rsidP="00317004">
            <w:pPr>
              <w:pStyle w:val="Akapitzlist"/>
              <w:numPr>
                <w:ilvl w:val="0"/>
                <w:numId w:val="23"/>
              </w:numPr>
              <w:ind w:left="455"/>
            </w:pPr>
            <w:r w:rsidRPr="00E63F9F">
              <w:t>uzupełnienie lub utrwalenie wiedzy teoretycznej niezbędnej w pracy kolorysty</w:t>
            </w:r>
          </w:p>
          <w:p w14:paraId="47F516CD" w14:textId="77777777" w:rsidR="00317004" w:rsidRPr="00E63F9F" w:rsidRDefault="00317004" w:rsidP="00317004">
            <w:pPr>
              <w:pStyle w:val="Akapitzlist"/>
              <w:numPr>
                <w:ilvl w:val="0"/>
                <w:numId w:val="23"/>
              </w:numPr>
              <w:ind w:left="455"/>
            </w:pPr>
            <w:r w:rsidRPr="00E63F9F">
              <w:t>koło kolorów, melanina, tabela neutralizacji, zasady pigmentacji</w:t>
            </w:r>
          </w:p>
          <w:p w14:paraId="20788F44" w14:textId="77777777" w:rsidR="00317004" w:rsidRPr="00E63F9F" w:rsidRDefault="00317004" w:rsidP="00317004">
            <w:pPr>
              <w:pStyle w:val="Akapitzlist"/>
              <w:numPr>
                <w:ilvl w:val="0"/>
                <w:numId w:val="23"/>
              </w:numPr>
              <w:ind w:left="455"/>
            </w:pPr>
            <w:r w:rsidRPr="00E63F9F">
              <w:t>dobór bezpiecznego produktu rozjaśniającego</w:t>
            </w:r>
          </w:p>
          <w:p w14:paraId="4C1CE08B" w14:textId="77777777" w:rsidR="00317004" w:rsidRPr="00E63F9F" w:rsidRDefault="00317004" w:rsidP="00317004">
            <w:pPr>
              <w:pStyle w:val="Akapitzlist"/>
              <w:numPr>
                <w:ilvl w:val="0"/>
                <w:numId w:val="23"/>
              </w:numPr>
              <w:ind w:left="455"/>
            </w:pPr>
            <w:r w:rsidRPr="00E63F9F">
              <w:t>praca z separatorami</w:t>
            </w:r>
          </w:p>
          <w:p w14:paraId="0ADF2138" w14:textId="77777777" w:rsidR="00317004" w:rsidRPr="00E63F9F" w:rsidRDefault="00317004" w:rsidP="00317004">
            <w:pPr>
              <w:pStyle w:val="Akapitzlist"/>
              <w:numPr>
                <w:ilvl w:val="0"/>
                <w:numId w:val="23"/>
              </w:numPr>
              <w:ind w:left="455"/>
            </w:pPr>
            <w:r w:rsidRPr="00E63F9F">
              <w:t xml:space="preserve">techniki: </w:t>
            </w:r>
            <w:proofErr w:type="spellStart"/>
            <w:r w:rsidRPr="00E63F9F">
              <w:t>niteczkowa</w:t>
            </w:r>
            <w:proofErr w:type="spellEnd"/>
            <w:r w:rsidRPr="00E63F9F">
              <w:t>, brazylijska, praca na grzebieniu</w:t>
            </w:r>
          </w:p>
          <w:p w14:paraId="2D0A2A53" w14:textId="77777777" w:rsidR="00317004" w:rsidRPr="00E63F9F" w:rsidRDefault="00317004" w:rsidP="00317004">
            <w:pPr>
              <w:pStyle w:val="Akapitzlist"/>
              <w:numPr>
                <w:ilvl w:val="0"/>
                <w:numId w:val="23"/>
              </w:numPr>
              <w:ind w:left="455"/>
            </w:pPr>
            <w:proofErr w:type="spellStart"/>
            <w:r w:rsidRPr="00E63F9F">
              <w:t>Air</w:t>
            </w:r>
            <w:proofErr w:type="spellEnd"/>
            <w:r w:rsidRPr="00E63F9F">
              <w:t xml:space="preserve"> </w:t>
            </w:r>
            <w:proofErr w:type="spellStart"/>
            <w:r w:rsidRPr="00E63F9F">
              <w:t>Touch</w:t>
            </w:r>
            <w:proofErr w:type="spellEnd"/>
            <w:r w:rsidRPr="00E63F9F">
              <w:t>, czyli praca przy pomocy strumienia powietrza z suszarki</w:t>
            </w:r>
          </w:p>
          <w:p w14:paraId="2355257B" w14:textId="06A7E679" w:rsidR="00317004" w:rsidRPr="00F15159" w:rsidRDefault="00317004" w:rsidP="00317004">
            <w:pPr>
              <w:pStyle w:val="Akapitzlist"/>
              <w:numPr>
                <w:ilvl w:val="0"/>
                <w:numId w:val="23"/>
              </w:numPr>
              <w:ind w:left="455"/>
            </w:pPr>
            <w:r w:rsidRPr="00E63F9F">
              <w:t>tworzenie odpowiednich mieszanek tonujących</w:t>
            </w:r>
            <w:r>
              <w:t xml:space="preserve"> </w:t>
            </w:r>
            <w:r w:rsidRPr="00E63F9F">
              <w:t>praca na włosach siwych</w:t>
            </w:r>
          </w:p>
        </w:tc>
      </w:tr>
      <w:tr w:rsidR="00317004" w14:paraId="08C97550" w14:textId="77777777" w:rsidTr="00E04521">
        <w:tc>
          <w:tcPr>
            <w:tcW w:w="562" w:type="dxa"/>
          </w:tcPr>
          <w:p w14:paraId="0146B059" w14:textId="2191E175" w:rsidR="00317004" w:rsidRDefault="00134233" w:rsidP="005908E8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694" w:type="dxa"/>
          </w:tcPr>
          <w:p w14:paraId="0FE7F82A" w14:textId="6755ADD4" w:rsidR="00317004" w:rsidRPr="00F11FE2" w:rsidRDefault="00134233" w:rsidP="005908E8">
            <w:pPr>
              <w:rPr>
                <w:b/>
                <w:bCs/>
              </w:rPr>
            </w:pPr>
            <w:proofErr w:type="spellStart"/>
            <w:r w:rsidRPr="00B126EE">
              <w:rPr>
                <w:b/>
                <w:bCs/>
              </w:rPr>
              <w:t>Long</w:t>
            </w:r>
            <w:proofErr w:type="spellEnd"/>
            <w:r w:rsidRPr="00B126EE">
              <w:rPr>
                <w:b/>
                <w:bCs/>
              </w:rPr>
              <w:t xml:space="preserve"> </w:t>
            </w:r>
            <w:proofErr w:type="spellStart"/>
            <w:r w:rsidRPr="00B126EE">
              <w:rPr>
                <w:b/>
                <w:bCs/>
              </w:rPr>
              <w:t>Hair</w:t>
            </w:r>
            <w:proofErr w:type="spellEnd"/>
            <w:r w:rsidRPr="00B126EE">
              <w:rPr>
                <w:b/>
                <w:bCs/>
              </w:rPr>
              <w:t xml:space="preserve"> </w:t>
            </w:r>
            <w:proofErr w:type="spellStart"/>
            <w:r w:rsidRPr="00B126EE">
              <w:rPr>
                <w:b/>
                <w:bCs/>
              </w:rPr>
              <w:t>Layers</w:t>
            </w:r>
            <w:proofErr w:type="spellEnd"/>
            <w:r w:rsidRPr="00B126EE">
              <w:rPr>
                <w:b/>
                <w:bCs/>
              </w:rPr>
              <w:t xml:space="preserve"> &amp; </w:t>
            </w:r>
            <w:proofErr w:type="spellStart"/>
            <w:r w:rsidRPr="00B126EE">
              <w:rPr>
                <w:b/>
                <w:bCs/>
              </w:rPr>
              <w:t>Shading</w:t>
            </w:r>
            <w:proofErr w:type="spellEnd"/>
            <w:r w:rsidRPr="00B126EE">
              <w:rPr>
                <w:b/>
                <w:bCs/>
              </w:rPr>
              <w:t xml:space="preserve"> Akademia </w:t>
            </w:r>
            <w:proofErr w:type="spellStart"/>
            <w:r w:rsidRPr="00B126EE">
              <w:rPr>
                <w:b/>
                <w:bCs/>
              </w:rPr>
              <w:t>Maniewski</w:t>
            </w:r>
            <w:proofErr w:type="spellEnd"/>
            <w:r w:rsidR="005A6737">
              <w:rPr>
                <w:b/>
                <w:bCs/>
              </w:rPr>
              <w:t xml:space="preserve"> </w:t>
            </w:r>
            <w:r w:rsidR="00F727C3" w:rsidRPr="00413F91">
              <w:rPr>
                <w:b/>
                <w:bCs/>
              </w:rPr>
              <w:t>(N)</w:t>
            </w:r>
          </w:p>
        </w:tc>
        <w:tc>
          <w:tcPr>
            <w:tcW w:w="12768" w:type="dxa"/>
          </w:tcPr>
          <w:p w14:paraId="5ED432E1" w14:textId="77777777" w:rsidR="00134233" w:rsidRPr="00B126EE" w:rsidRDefault="00134233" w:rsidP="00134233">
            <w:r w:rsidRPr="00B126EE">
              <w:t>Liczba osób objętych wsparciem: 1</w:t>
            </w:r>
          </w:p>
          <w:p w14:paraId="0DB0CB3E" w14:textId="77777777" w:rsidR="00134233" w:rsidRPr="00B126EE" w:rsidRDefault="00134233" w:rsidP="00134233">
            <w:r w:rsidRPr="00B126EE">
              <w:t>Liczba godzin dydaktycznych/zegarowych szkolenia: 8 h</w:t>
            </w:r>
          </w:p>
          <w:p w14:paraId="5271B368" w14:textId="77777777" w:rsidR="00134233" w:rsidRPr="00B126EE" w:rsidRDefault="00134233" w:rsidP="00134233">
            <w:r w:rsidRPr="00B126EE">
              <w:t xml:space="preserve">Typ szkolenia: zewnętrzne </w:t>
            </w:r>
          </w:p>
          <w:p w14:paraId="6EFC8B39" w14:textId="77777777" w:rsidR="00134233" w:rsidRPr="00B126EE" w:rsidRDefault="00134233" w:rsidP="00134233">
            <w:r w:rsidRPr="00B126EE">
              <w:t xml:space="preserve">Egzamin: wewnętrzny </w:t>
            </w:r>
          </w:p>
          <w:p w14:paraId="6975FFDE" w14:textId="77777777" w:rsidR="00134233" w:rsidRPr="00B126EE" w:rsidRDefault="00134233" w:rsidP="00134233">
            <w:r w:rsidRPr="00B126EE">
              <w:t>Przybliżony termin świadczenia wsparcia: marzec 2026 r. – marzec 2027 r.</w:t>
            </w:r>
          </w:p>
          <w:p w14:paraId="6EE5D2B8" w14:textId="77777777" w:rsidR="00134233" w:rsidRPr="00B126EE" w:rsidRDefault="00134233" w:rsidP="00134233">
            <w:r w:rsidRPr="00B126EE">
              <w:t>Materiały szkoleniowe: w formie drukowanej, wpięte w skoroszyt, po 1 egzemplarzu dla każdej osoby objętej projektem</w:t>
            </w:r>
          </w:p>
          <w:p w14:paraId="01D1CC57" w14:textId="77777777" w:rsidR="00134233" w:rsidRPr="00B126EE" w:rsidRDefault="00134233" w:rsidP="00134233">
            <w:r w:rsidRPr="00B126EE">
              <w:t>Kadra: prowadzący szkolenie - min. 2 letnie doświadczenie zaw. w dziedzinie, znajomość tematyki szkolenia</w:t>
            </w:r>
          </w:p>
          <w:p w14:paraId="6898E3DE" w14:textId="77777777" w:rsidR="00134233" w:rsidRPr="000A365F" w:rsidRDefault="00134233" w:rsidP="00134233">
            <w:pPr>
              <w:rPr>
                <w:b/>
                <w:bCs/>
              </w:rPr>
            </w:pPr>
            <w:r w:rsidRPr="000A365F">
              <w:rPr>
                <w:b/>
                <w:bCs/>
              </w:rPr>
              <w:t xml:space="preserve">Oczekiwane efekty szkolenia: </w:t>
            </w:r>
          </w:p>
          <w:p w14:paraId="4C6AB9AE" w14:textId="77777777" w:rsidR="00134233" w:rsidRPr="000A365F" w:rsidRDefault="00134233" w:rsidP="00134233">
            <w:r>
              <w:t>Uczestnik</w:t>
            </w:r>
          </w:p>
          <w:p w14:paraId="3562269F" w14:textId="77777777" w:rsidR="00134233" w:rsidRPr="000A365F" w:rsidRDefault="00134233" w:rsidP="00134233">
            <w:pPr>
              <w:pStyle w:val="Akapitzlist"/>
              <w:numPr>
                <w:ilvl w:val="0"/>
                <w:numId w:val="24"/>
              </w:numPr>
              <w:ind w:left="455"/>
            </w:pPr>
            <w:r w:rsidRPr="000A365F">
              <w:t>potrafi analizować strukturę i gęstość długich włosów klienta</w:t>
            </w:r>
            <w:r>
              <w:t xml:space="preserve"> oraz </w:t>
            </w:r>
            <w:r w:rsidRPr="000A365F">
              <w:t>dobrać odpowiednią technikę strzyżenia do rodzaju i struktury długich włosów</w:t>
            </w:r>
          </w:p>
          <w:p w14:paraId="11707682" w14:textId="77777777" w:rsidR="00134233" w:rsidRPr="000A365F" w:rsidRDefault="00134233" w:rsidP="00134233">
            <w:pPr>
              <w:pStyle w:val="Akapitzlist"/>
              <w:numPr>
                <w:ilvl w:val="0"/>
                <w:numId w:val="24"/>
              </w:numPr>
              <w:ind w:left="455"/>
            </w:pPr>
            <w:r w:rsidRPr="000A365F">
              <w:t>wykonuje cieniowane, warstwowe fryzury z zachowaniem pełnych końców</w:t>
            </w:r>
            <w:r>
              <w:t xml:space="preserve"> (</w:t>
            </w:r>
            <w:r w:rsidRPr="000A365F">
              <w:t>dynamiczne cieniowanie bez efektu cienkich końców</w:t>
            </w:r>
            <w:r>
              <w:t>)</w:t>
            </w:r>
          </w:p>
          <w:p w14:paraId="227F1D6A" w14:textId="77777777" w:rsidR="00134233" w:rsidRPr="000A365F" w:rsidRDefault="00134233" w:rsidP="00134233">
            <w:pPr>
              <w:pStyle w:val="Akapitzlist"/>
              <w:numPr>
                <w:ilvl w:val="0"/>
                <w:numId w:val="24"/>
              </w:numPr>
              <w:ind w:left="455"/>
            </w:pPr>
            <w:r w:rsidRPr="000A365F">
              <w:t>umie stosować dyskonekcję w sposób kontrolowany i estetyczny</w:t>
            </w:r>
          </w:p>
          <w:p w14:paraId="01982A3A" w14:textId="77777777" w:rsidR="00134233" w:rsidRPr="000A365F" w:rsidRDefault="00134233" w:rsidP="00134233">
            <w:pPr>
              <w:pStyle w:val="Akapitzlist"/>
              <w:numPr>
                <w:ilvl w:val="0"/>
                <w:numId w:val="24"/>
              </w:numPr>
              <w:ind w:left="455"/>
            </w:pPr>
            <w:r w:rsidRPr="000A365F">
              <w:t>tworzy lekkie, dynamiczne formy bez utraty jakości włosa</w:t>
            </w:r>
            <w:r>
              <w:t xml:space="preserve"> (</w:t>
            </w:r>
            <w:r w:rsidRPr="000A365F">
              <w:t>kontrol</w:t>
            </w:r>
            <w:r>
              <w:t>uje</w:t>
            </w:r>
            <w:r w:rsidRPr="000A365F">
              <w:t xml:space="preserve"> objętość i gęstość włosów w strefie korony</w:t>
            </w:r>
            <w:r>
              <w:t>)</w:t>
            </w:r>
          </w:p>
          <w:p w14:paraId="4598A7D2" w14:textId="77777777" w:rsidR="00134233" w:rsidRPr="000A365F" w:rsidRDefault="00134233" w:rsidP="00134233">
            <w:pPr>
              <w:pStyle w:val="Akapitzlist"/>
              <w:numPr>
                <w:ilvl w:val="0"/>
                <w:numId w:val="24"/>
              </w:numPr>
              <w:ind w:left="455"/>
            </w:pPr>
            <w:r w:rsidRPr="000A365F">
              <w:t>rozumie nowoczesne trendy w strzyżeniach długich włosów</w:t>
            </w:r>
            <w:r>
              <w:t xml:space="preserve"> (</w:t>
            </w:r>
            <w:r w:rsidRPr="000A365F">
              <w:t>lekkie formy długich fryzur</w:t>
            </w:r>
            <w:r>
              <w:t xml:space="preserve">) oraz potrafi planować pod </w:t>
            </w:r>
            <w:r w:rsidRPr="00C431FE">
              <w:t>potrzeby klienta</w:t>
            </w:r>
          </w:p>
          <w:p w14:paraId="0C6AF856" w14:textId="77777777" w:rsidR="00134233" w:rsidRPr="000A365F" w:rsidRDefault="00134233" w:rsidP="00134233">
            <w:pPr>
              <w:pStyle w:val="Akapitzlist"/>
              <w:numPr>
                <w:ilvl w:val="0"/>
                <w:numId w:val="24"/>
              </w:numPr>
              <w:ind w:left="455"/>
            </w:pPr>
            <w:r w:rsidRPr="000A365F">
              <w:t>posiada praktyczne umiejętności do wykorzystania w pracy salonowej</w:t>
            </w:r>
          </w:p>
          <w:p w14:paraId="7EC5C066" w14:textId="77777777" w:rsidR="00134233" w:rsidRPr="000A365F" w:rsidRDefault="00134233" w:rsidP="00134233">
            <w:pPr>
              <w:rPr>
                <w:b/>
                <w:bCs/>
              </w:rPr>
            </w:pPr>
            <w:r w:rsidRPr="000A365F">
              <w:rPr>
                <w:b/>
                <w:bCs/>
              </w:rPr>
              <w:t>Ramowy program szkolenia:</w:t>
            </w:r>
          </w:p>
          <w:p w14:paraId="0372FC00" w14:textId="77777777" w:rsidR="00134233" w:rsidRPr="000A365F" w:rsidRDefault="00134233" w:rsidP="00134233">
            <w:pPr>
              <w:pStyle w:val="Akapitzlist"/>
              <w:numPr>
                <w:ilvl w:val="0"/>
                <w:numId w:val="25"/>
              </w:numPr>
              <w:ind w:left="455"/>
            </w:pPr>
            <w:r w:rsidRPr="000A365F">
              <w:t>geometria i konstrukcja długich fryzur</w:t>
            </w:r>
          </w:p>
          <w:p w14:paraId="6D3A31B0" w14:textId="77777777" w:rsidR="00134233" w:rsidRPr="000A365F" w:rsidRDefault="00134233" w:rsidP="00134233">
            <w:pPr>
              <w:pStyle w:val="Akapitzlist"/>
              <w:numPr>
                <w:ilvl w:val="0"/>
                <w:numId w:val="25"/>
              </w:numPr>
              <w:ind w:left="455"/>
            </w:pPr>
            <w:r w:rsidRPr="000A365F">
              <w:t>cieniowanie klasyczne i nowoczesne – różnice i zastosowanie</w:t>
            </w:r>
          </w:p>
          <w:p w14:paraId="6C9114C9" w14:textId="77777777" w:rsidR="00134233" w:rsidRPr="000A365F" w:rsidRDefault="00134233" w:rsidP="00134233">
            <w:pPr>
              <w:pStyle w:val="Akapitzlist"/>
              <w:numPr>
                <w:ilvl w:val="0"/>
                <w:numId w:val="25"/>
              </w:numPr>
              <w:ind w:left="455"/>
            </w:pPr>
            <w:r w:rsidRPr="000A365F">
              <w:t>warstwowanie długich włosów z zachowaniem gęstości końców</w:t>
            </w:r>
          </w:p>
          <w:p w14:paraId="14D759EF" w14:textId="77777777" w:rsidR="00134233" w:rsidRPr="000A365F" w:rsidRDefault="00134233" w:rsidP="00134233">
            <w:pPr>
              <w:pStyle w:val="Akapitzlist"/>
              <w:numPr>
                <w:ilvl w:val="0"/>
                <w:numId w:val="25"/>
              </w:numPr>
              <w:ind w:left="455"/>
            </w:pPr>
            <w:r w:rsidRPr="000A365F">
              <w:t>dyskonekcja jako narzędzie kontroli formy i ruchu</w:t>
            </w:r>
          </w:p>
          <w:p w14:paraId="24A1E37E" w14:textId="77777777" w:rsidR="00134233" w:rsidRPr="000A365F" w:rsidRDefault="00134233" w:rsidP="00134233">
            <w:pPr>
              <w:pStyle w:val="Akapitzlist"/>
              <w:numPr>
                <w:ilvl w:val="0"/>
                <w:numId w:val="25"/>
              </w:numPr>
              <w:ind w:left="455"/>
            </w:pPr>
            <w:r w:rsidRPr="000A365F">
              <w:t>praca z koroną – objętość bez nadmiernego przerzedzenia</w:t>
            </w:r>
          </w:p>
          <w:p w14:paraId="71A11F0E" w14:textId="77777777" w:rsidR="00134233" w:rsidRDefault="00134233" w:rsidP="00134233">
            <w:pPr>
              <w:pStyle w:val="Akapitzlist"/>
              <w:numPr>
                <w:ilvl w:val="0"/>
                <w:numId w:val="25"/>
              </w:numPr>
              <w:ind w:left="455"/>
            </w:pPr>
            <w:r w:rsidRPr="000A365F">
              <w:t>teksturyzacja dostosowana do rodzaju włosów</w:t>
            </w:r>
          </w:p>
          <w:p w14:paraId="51280EB7" w14:textId="70D46E64" w:rsidR="00317004" w:rsidRPr="00F11FE2" w:rsidRDefault="005319A1" w:rsidP="00134233">
            <w:pPr>
              <w:pStyle w:val="Akapitzlist"/>
              <w:numPr>
                <w:ilvl w:val="0"/>
                <w:numId w:val="25"/>
              </w:numPr>
              <w:ind w:left="455"/>
            </w:pPr>
            <w:r w:rsidRPr="000A365F">
              <w:t>ergonomia i funkcjonalność pracy w salonie fryzjerskim</w:t>
            </w:r>
          </w:p>
        </w:tc>
      </w:tr>
      <w:tr w:rsidR="00134233" w14:paraId="2F1EDE2A" w14:textId="77777777" w:rsidTr="00E04521">
        <w:tc>
          <w:tcPr>
            <w:tcW w:w="562" w:type="dxa"/>
          </w:tcPr>
          <w:p w14:paraId="3358782E" w14:textId="44687626" w:rsidR="00134233" w:rsidRDefault="00C21EC5" w:rsidP="005908E8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2694" w:type="dxa"/>
          </w:tcPr>
          <w:p w14:paraId="64073B6D" w14:textId="465AE33D" w:rsidR="00134233" w:rsidRPr="00B126EE" w:rsidRDefault="00134233" w:rsidP="005908E8">
            <w:pPr>
              <w:rPr>
                <w:b/>
                <w:bCs/>
              </w:rPr>
            </w:pPr>
            <w:r w:rsidRPr="00B126EE">
              <w:rPr>
                <w:b/>
                <w:bCs/>
              </w:rPr>
              <w:t>EFEKT PUSH UP Magiczne Włosy Martyna Lutomska</w:t>
            </w:r>
            <w:r w:rsidR="005A6737">
              <w:rPr>
                <w:b/>
                <w:bCs/>
              </w:rPr>
              <w:t xml:space="preserve"> </w:t>
            </w:r>
            <w:r w:rsidR="00F727C3" w:rsidRPr="00413F91">
              <w:rPr>
                <w:b/>
                <w:bCs/>
              </w:rPr>
              <w:t>(N)</w:t>
            </w:r>
          </w:p>
        </w:tc>
        <w:tc>
          <w:tcPr>
            <w:tcW w:w="12768" w:type="dxa"/>
          </w:tcPr>
          <w:p w14:paraId="4AB0258B" w14:textId="77777777" w:rsidR="00134233" w:rsidRPr="004B1966" w:rsidRDefault="00134233" w:rsidP="00134233">
            <w:r w:rsidRPr="004B1966">
              <w:t>Liczba osób objętych wsparciem: 1</w:t>
            </w:r>
          </w:p>
          <w:p w14:paraId="629D1598" w14:textId="77777777" w:rsidR="00134233" w:rsidRPr="004B1966" w:rsidRDefault="00134233" w:rsidP="00134233">
            <w:r w:rsidRPr="004B1966">
              <w:t>Liczba godzin dydaktycznych/zegarowych szkolenia: 8 h</w:t>
            </w:r>
          </w:p>
          <w:p w14:paraId="3F5248BA" w14:textId="77777777" w:rsidR="00134233" w:rsidRPr="004B1966" w:rsidRDefault="00134233" w:rsidP="00134233">
            <w:r w:rsidRPr="004B1966">
              <w:t xml:space="preserve">Typ szkolenia: zewnętrzne </w:t>
            </w:r>
          </w:p>
          <w:p w14:paraId="52BCDF9C" w14:textId="77777777" w:rsidR="00134233" w:rsidRPr="004B1966" w:rsidRDefault="00134233" w:rsidP="00134233">
            <w:r w:rsidRPr="004B1966">
              <w:t xml:space="preserve">Egzamin: wewnętrzny </w:t>
            </w:r>
          </w:p>
          <w:p w14:paraId="32DB4DEC" w14:textId="77777777" w:rsidR="00134233" w:rsidRPr="004B1966" w:rsidRDefault="00134233" w:rsidP="00134233">
            <w:r w:rsidRPr="004B1966">
              <w:t>Przybliżony termin świadczenia wsparcia: marzec 2026 r. – marzec 2027 r.</w:t>
            </w:r>
          </w:p>
          <w:p w14:paraId="22491FF1" w14:textId="77777777" w:rsidR="00134233" w:rsidRPr="004B1966" w:rsidRDefault="00134233" w:rsidP="00134233">
            <w:r w:rsidRPr="004B1966">
              <w:t>Materiały szkoleniowe: w formie drukowanej, wpięte w skoroszyt, po 1 egzemplarzu dla każdej osoby objętej projektem</w:t>
            </w:r>
          </w:p>
          <w:p w14:paraId="6A5B25C8" w14:textId="77777777" w:rsidR="00134233" w:rsidRPr="004B1966" w:rsidRDefault="00134233" w:rsidP="00134233">
            <w:r w:rsidRPr="004B1966">
              <w:t>Kadra: prowadzący szkolenie - min. 2 letnie doświadczenie zaw. w dziedzinie, znajomość tematyki szkolenia</w:t>
            </w:r>
          </w:p>
          <w:p w14:paraId="45C56391" w14:textId="77777777" w:rsidR="00134233" w:rsidRPr="00293D4C" w:rsidRDefault="00134233" w:rsidP="00134233">
            <w:pPr>
              <w:rPr>
                <w:b/>
                <w:bCs/>
              </w:rPr>
            </w:pPr>
            <w:r w:rsidRPr="00293D4C">
              <w:rPr>
                <w:b/>
                <w:bCs/>
              </w:rPr>
              <w:t>Oczekiwane efekty szkolenia:</w:t>
            </w:r>
          </w:p>
          <w:p w14:paraId="40897975" w14:textId="77777777" w:rsidR="00134233" w:rsidRDefault="00134233" w:rsidP="00134233">
            <w:r>
              <w:t>Uczestnik</w:t>
            </w:r>
          </w:p>
          <w:p w14:paraId="750557CA" w14:textId="77777777" w:rsidR="00134233" w:rsidRDefault="00134233" w:rsidP="00134233">
            <w:pPr>
              <w:pStyle w:val="Akapitzlist"/>
              <w:numPr>
                <w:ilvl w:val="0"/>
                <w:numId w:val="26"/>
              </w:numPr>
              <w:ind w:left="455"/>
            </w:pPr>
            <w:r>
              <w:t>poznaje profesjonalną metodę trwałego uniesienia włosów od nasady „</w:t>
            </w:r>
            <w:proofErr w:type="spellStart"/>
            <w:r>
              <w:t>Push</w:t>
            </w:r>
            <w:proofErr w:type="spellEnd"/>
            <w:r>
              <w:t xml:space="preserve"> </w:t>
            </w:r>
            <w:proofErr w:type="spellStart"/>
            <w:r>
              <w:t>Up</w:t>
            </w:r>
            <w:proofErr w:type="spellEnd"/>
            <w:r>
              <w:t>”</w:t>
            </w:r>
          </w:p>
          <w:p w14:paraId="6905DBDD" w14:textId="77777777" w:rsidR="00134233" w:rsidRPr="00293D4C" w:rsidRDefault="00134233" w:rsidP="00134233">
            <w:pPr>
              <w:pStyle w:val="Akapitzlist"/>
              <w:numPr>
                <w:ilvl w:val="0"/>
                <w:numId w:val="26"/>
              </w:numPr>
              <w:ind w:left="455"/>
            </w:pPr>
            <w:r>
              <w:t>umie zastosować poznaną metodę, aby uzyskać efekt spektakularnej objętości</w:t>
            </w:r>
          </w:p>
          <w:p w14:paraId="20D09450" w14:textId="77777777" w:rsidR="00134233" w:rsidRPr="00293D4C" w:rsidRDefault="00134233" w:rsidP="00134233">
            <w:pPr>
              <w:rPr>
                <w:b/>
                <w:bCs/>
              </w:rPr>
            </w:pPr>
            <w:r w:rsidRPr="00293D4C">
              <w:rPr>
                <w:b/>
                <w:bCs/>
              </w:rPr>
              <w:t>Ramowy program szkolenia</w:t>
            </w:r>
            <w:r>
              <w:rPr>
                <w:b/>
                <w:bCs/>
              </w:rPr>
              <w:t>:</w:t>
            </w:r>
          </w:p>
          <w:p w14:paraId="7CD69188" w14:textId="77777777" w:rsidR="00134233" w:rsidRDefault="00134233" w:rsidP="00134233">
            <w:pPr>
              <w:pStyle w:val="Akapitzlist"/>
              <w:numPr>
                <w:ilvl w:val="0"/>
                <w:numId w:val="27"/>
              </w:numPr>
              <w:ind w:left="455"/>
            </w:pPr>
            <w:r>
              <w:t>ocena stanu włosów pod kątem zastosowania metody</w:t>
            </w:r>
          </w:p>
          <w:p w14:paraId="4E9A11C1" w14:textId="77777777" w:rsidR="00134233" w:rsidRDefault="00134233" w:rsidP="00134233">
            <w:pPr>
              <w:pStyle w:val="Akapitzlist"/>
              <w:numPr>
                <w:ilvl w:val="0"/>
                <w:numId w:val="27"/>
              </w:numPr>
              <w:ind w:left="455"/>
            </w:pPr>
            <w:r>
              <w:t>omówienie metody podniesienia włosów u nasady bez konieczności codziennego tapirowania czy intensywnej stylizacji</w:t>
            </w:r>
          </w:p>
          <w:p w14:paraId="047F9FB7" w14:textId="0AE1A685" w:rsidR="00134233" w:rsidRPr="00B126EE" w:rsidRDefault="005319A1" w:rsidP="00134233">
            <w:pPr>
              <w:pStyle w:val="Akapitzlist"/>
              <w:numPr>
                <w:ilvl w:val="0"/>
                <w:numId w:val="27"/>
              </w:numPr>
              <w:ind w:left="455"/>
            </w:pPr>
            <w:r>
              <w:t xml:space="preserve">samodzielne wykonywanie zabiegu "trwałego odbicia włosów" – zastosowanie efektu </w:t>
            </w:r>
            <w:proofErr w:type="spellStart"/>
            <w:r>
              <w:t>Push</w:t>
            </w:r>
            <w:proofErr w:type="spellEnd"/>
            <w:r>
              <w:t xml:space="preserve"> </w:t>
            </w:r>
            <w:proofErr w:type="spellStart"/>
            <w:r>
              <w:t>Up</w:t>
            </w:r>
            <w:proofErr w:type="spellEnd"/>
            <w:r>
              <w:t xml:space="preserve"> do uzyskania objętości i wrażenia gęstości włosów, przy jednoczesnym zachowaniu gładkości reszty fryzury dla osób posiadających cienkie, delikatne, przetłuszczające się lub przyklapnięte włosy.</w:t>
            </w:r>
          </w:p>
        </w:tc>
      </w:tr>
      <w:tr w:rsidR="00C21EC5" w14:paraId="65CA4883" w14:textId="77777777" w:rsidTr="00E04521">
        <w:tc>
          <w:tcPr>
            <w:tcW w:w="562" w:type="dxa"/>
          </w:tcPr>
          <w:p w14:paraId="54DD43E5" w14:textId="768967FE" w:rsidR="00C21EC5" w:rsidRDefault="00C21EC5" w:rsidP="005908E8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2694" w:type="dxa"/>
          </w:tcPr>
          <w:p w14:paraId="47827E5C" w14:textId="5A2B298D" w:rsidR="00C21EC5" w:rsidRPr="00B126EE" w:rsidRDefault="00C21EC5" w:rsidP="005908E8">
            <w:pPr>
              <w:rPr>
                <w:b/>
                <w:bCs/>
              </w:rPr>
            </w:pPr>
            <w:r w:rsidRPr="00293E41">
              <w:rPr>
                <w:b/>
                <w:bCs/>
              </w:rPr>
              <w:t>Barber - kurs dla nauczycieli</w:t>
            </w:r>
            <w:r w:rsidR="005A6737">
              <w:rPr>
                <w:b/>
                <w:bCs/>
              </w:rPr>
              <w:t xml:space="preserve"> </w:t>
            </w:r>
            <w:r w:rsidR="00F727C3" w:rsidRPr="00413F91">
              <w:rPr>
                <w:b/>
                <w:bCs/>
              </w:rPr>
              <w:t>(N)</w:t>
            </w:r>
          </w:p>
        </w:tc>
        <w:tc>
          <w:tcPr>
            <w:tcW w:w="12768" w:type="dxa"/>
          </w:tcPr>
          <w:p w14:paraId="797CDBAC" w14:textId="77777777" w:rsidR="00C21EC5" w:rsidRPr="009752A2" w:rsidRDefault="00C21EC5" w:rsidP="00C21EC5">
            <w:r w:rsidRPr="009752A2">
              <w:t xml:space="preserve">Liczba osób objętych wsparciem: </w:t>
            </w:r>
            <w:r>
              <w:t>1</w:t>
            </w:r>
          </w:p>
          <w:p w14:paraId="46044D25" w14:textId="77777777" w:rsidR="00C21EC5" w:rsidRPr="009752A2" w:rsidRDefault="00C21EC5" w:rsidP="00C21EC5">
            <w:r w:rsidRPr="009752A2">
              <w:t xml:space="preserve">Liczba godzin dydaktycznych/zegarowych szkolenia: </w:t>
            </w:r>
            <w:r>
              <w:t>40</w:t>
            </w:r>
            <w:r w:rsidRPr="009752A2">
              <w:t xml:space="preserve"> h</w:t>
            </w:r>
          </w:p>
          <w:p w14:paraId="2E10616E" w14:textId="77777777" w:rsidR="00C21EC5" w:rsidRPr="009752A2" w:rsidRDefault="00C21EC5" w:rsidP="00C21EC5">
            <w:r w:rsidRPr="009752A2">
              <w:t xml:space="preserve">Typ szkolenia: zewnętrzne </w:t>
            </w:r>
          </w:p>
          <w:p w14:paraId="45767C65" w14:textId="77777777" w:rsidR="00C21EC5" w:rsidRPr="009752A2" w:rsidRDefault="00C21EC5" w:rsidP="00C21EC5">
            <w:r w:rsidRPr="009752A2">
              <w:t xml:space="preserve">Egzamin: wewnętrzny </w:t>
            </w:r>
          </w:p>
          <w:p w14:paraId="6D8F1ACF" w14:textId="77777777" w:rsidR="00C21EC5" w:rsidRPr="009752A2" w:rsidRDefault="00C21EC5" w:rsidP="00C21EC5">
            <w:r w:rsidRPr="009752A2">
              <w:t>Przybliżony termin świadczenia wsparcia: marzec 2026 r. – marzec 2027 r.</w:t>
            </w:r>
          </w:p>
          <w:p w14:paraId="26047B86" w14:textId="77777777" w:rsidR="00C21EC5" w:rsidRPr="009752A2" w:rsidRDefault="00C21EC5" w:rsidP="00C21EC5">
            <w:r w:rsidRPr="009752A2">
              <w:t>Materiały szkoleniowe: w formie drukowanej, wpięte w skoroszyt, po 1 egzemplarzu dla każdej osoby objętej projektem</w:t>
            </w:r>
          </w:p>
          <w:p w14:paraId="15039521" w14:textId="77777777" w:rsidR="00C21EC5" w:rsidRPr="009752A2" w:rsidRDefault="00C21EC5" w:rsidP="00C21EC5">
            <w:r w:rsidRPr="009752A2">
              <w:t>Kadra: prowadzący szkolenie - min. 2 letnie doświadczenie zaw. w dziedzinie, znajomość tematyki szkolenia</w:t>
            </w:r>
          </w:p>
          <w:p w14:paraId="457CD779" w14:textId="77777777" w:rsidR="00C21EC5" w:rsidRDefault="00C21EC5" w:rsidP="00C21EC5">
            <w:pPr>
              <w:rPr>
                <w:b/>
                <w:bCs/>
              </w:rPr>
            </w:pPr>
            <w:r w:rsidRPr="008E4FD0">
              <w:rPr>
                <w:b/>
                <w:bCs/>
              </w:rPr>
              <w:t>Oczekiwane efekty szkolenia:</w:t>
            </w:r>
          </w:p>
          <w:p w14:paraId="6163178B" w14:textId="77777777" w:rsidR="00C21EC5" w:rsidRDefault="00C21EC5" w:rsidP="00C21EC5">
            <w:r>
              <w:t>Uczestnik</w:t>
            </w:r>
          </w:p>
          <w:p w14:paraId="318B207D" w14:textId="77777777" w:rsidR="00C21EC5" w:rsidRPr="00DA02F7" w:rsidRDefault="00C21EC5" w:rsidP="00C21EC5">
            <w:pPr>
              <w:pStyle w:val="Akapitzlist"/>
              <w:numPr>
                <w:ilvl w:val="0"/>
                <w:numId w:val="43"/>
              </w:numPr>
              <w:ind w:left="455"/>
            </w:pPr>
            <w:r>
              <w:t>d</w:t>
            </w:r>
            <w:r w:rsidRPr="00DA02F7">
              <w:t>efiniuje pojęcia z zakresu fryzjerstwa męskiego/ barberingu i przekazuje wiedzę z tego zakresu swoim</w:t>
            </w:r>
            <w:r>
              <w:t xml:space="preserve"> </w:t>
            </w:r>
            <w:r w:rsidRPr="00DA02F7">
              <w:t>uczniom</w:t>
            </w:r>
            <w:r>
              <w:t>,</w:t>
            </w:r>
          </w:p>
          <w:p w14:paraId="416A31F4" w14:textId="77777777" w:rsidR="00C21EC5" w:rsidRPr="00DA02F7" w:rsidRDefault="00C21EC5" w:rsidP="00C21EC5">
            <w:pPr>
              <w:pStyle w:val="Akapitzlist"/>
              <w:numPr>
                <w:ilvl w:val="0"/>
                <w:numId w:val="43"/>
              </w:numPr>
              <w:ind w:left="455"/>
            </w:pPr>
            <w:r>
              <w:t>o</w:t>
            </w:r>
            <w:r w:rsidRPr="00DA02F7">
              <w:t>rganizuje stanowisko fryzjerskie, zgodnie z obowiązującymi zasadami BHP i higieną pracy</w:t>
            </w:r>
            <w:r>
              <w:t xml:space="preserve"> </w:t>
            </w:r>
            <w:r w:rsidRPr="00DA02F7">
              <w:t>fryzjera/</w:t>
            </w:r>
            <w:proofErr w:type="spellStart"/>
            <w:r w:rsidRPr="00DA02F7">
              <w:t>barbera</w:t>
            </w:r>
            <w:proofErr w:type="spellEnd"/>
            <w:r w:rsidRPr="00DA02F7">
              <w:t xml:space="preserve"> oraz omawia te zasady ze swoimi uczniami</w:t>
            </w:r>
            <w:r>
              <w:t>,</w:t>
            </w:r>
          </w:p>
          <w:p w14:paraId="220B2F9D" w14:textId="77777777" w:rsidR="00C21EC5" w:rsidRPr="00DA02F7" w:rsidRDefault="00C21EC5" w:rsidP="00C21EC5">
            <w:pPr>
              <w:pStyle w:val="Akapitzlist"/>
              <w:numPr>
                <w:ilvl w:val="0"/>
                <w:numId w:val="43"/>
              </w:numPr>
              <w:ind w:left="455"/>
            </w:pPr>
            <w:r>
              <w:t>r</w:t>
            </w:r>
            <w:r w:rsidRPr="00DA02F7">
              <w:t>ozpoznaje i charakteryzuje różne techniki klasycznego strzyżenia męskiego i omawia te zasady ze swoimi</w:t>
            </w:r>
            <w:r>
              <w:t xml:space="preserve"> </w:t>
            </w:r>
            <w:r w:rsidRPr="00DA02F7">
              <w:t>uczniami</w:t>
            </w:r>
            <w:r>
              <w:t>,</w:t>
            </w:r>
          </w:p>
          <w:p w14:paraId="222E68F0" w14:textId="77777777" w:rsidR="00C21EC5" w:rsidRPr="00DA02F7" w:rsidRDefault="00C21EC5" w:rsidP="00C21EC5">
            <w:pPr>
              <w:pStyle w:val="Akapitzlist"/>
              <w:numPr>
                <w:ilvl w:val="0"/>
                <w:numId w:val="43"/>
              </w:numPr>
              <w:ind w:left="455"/>
            </w:pPr>
            <w:r>
              <w:t>s</w:t>
            </w:r>
            <w:r w:rsidRPr="00DA02F7">
              <w:t>amodzielnie wykonuje ww. strzyżenia męskie oraz naucza ich wykonania</w:t>
            </w:r>
            <w:r>
              <w:t>,</w:t>
            </w:r>
          </w:p>
          <w:p w14:paraId="697C7CED" w14:textId="77777777" w:rsidR="00C21EC5" w:rsidRPr="00DA02F7" w:rsidRDefault="00C21EC5" w:rsidP="00C21EC5">
            <w:pPr>
              <w:pStyle w:val="Akapitzlist"/>
              <w:numPr>
                <w:ilvl w:val="0"/>
                <w:numId w:val="43"/>
              </w:numPr>
              <w:ind w:left="455"/>
            </w:pPr>
            <w:r>
              <w:t>u</w:t>
            </w:r>
            <w:r w:rsidRPr="00DA02F7">
              <w:t xml:space="preserve">żywa narzędzi do strzyżenia męskiego: nożyczek, grzebieni, różnego rodzaju szczotek, </w:t>
            </w:r>
            <w:proofErr w:type="spellStart"/>
            <w:r w:rsidRPr="00DA02F7">
              <w:t>degażówek</w:t>
            </w:r>
            <w:proofErr w:type="spellEnd"/>
            <w:r w:rsidRPr="00DA02F7">
              <w:t>, brzytwy na żyletki i potrafi nauczać ich użycia</w:t>
            </w:r>
            <w:r>
              <w:t>,</w:t>
            </w:r>
          </w:p>
          <w:p w14:paraId="67D183B6" w14:textId="77777777" w:rsidR="00C21EC5" w:rsidRPr="00DA02F7" w:rsidRDefault="00C21EC5" w:rsidP="00C21EC5">
            <w:pPr>
              <w:pStyle w:val="Akapitzlist"/>
              <w:numPr>
                <w:ilvl w:val="0"/>
                <w:numId w:val="43"/>
              </w:numPr>
              <w:ind w:left="455"/>
            </w:pPr>
            <w:r>
              <w:t>d</w:t>
            </w:r>
            <w:r w:rsidRPr="00DA02F7">
              <w:t>obiera/ używa środki kosmetyczne dedykowane mężczyznom i dzieli się wiedzą na ich temat ze swoimi</w:t>
            </w:r>
            <w:r>
              <w:t xml:space="preserve"> </w:t>
            </w:r>
            <w:r w:rsidRPr="00DA02F7">
              <w:t>uczniami</w:t>
            </w:r>
            <w:r>
              <w:t>,</w:t>
            </w:r>
          </w:p>
          <w:p w14:paraId="6BB6C15E" w14:textId="77777777" w:rsidR="00C21EC5" w:rsidRPr="00DA02F7" w:rsidRDefault="00C21EC5" w:rsidP="00C21EC5">
            <w:pPr>
              <w:pStyle w:val="Akapitzlist"/>
              <w:numPr>
                <w:ilvl w:val="0"/>
                <w:numId w:val="43"/>
              </w:numPr>
              <w:ind w:left="455"/>
            </w:pPr>
            <w:r>
              <w:t>r</w:t>
            </w:r>
            <w:r w:rsidRPr="00DA02F7">
              <w:t>ozpoznaje potrzeby klienta</w:t>
            </w:r>
            <w:r>
              <w:t>, d</w:t>
            </w:r>
            <w:r w:rsidRPr="00DA02F7">
              <w:t>oradza i wykonuje odpowiednią fryzurę w zależności od kształtu twarzy i</w:t>
            </w:r>
            <w:r>
              <w:t xml:space="preserve"> </w:t>
            </w:r>
            <w:r w:rsidRPr="00DA02F7">
              <w:t>charakteru/osobowości klienta oraz uczy przeprowadzania profesjonalnej konsultacji oraz doboru fryzur swoich uczniów</w:t>
            </w:r>
            <w:r>
              <w:t>,</w:t>
            </w:r>
          </w:p>
          <w:p w14:paraId="5D2534B3" w14:textId="77777777" w:rsidR="00C21EC5" w:rsidRPr="00DA02F7" w:rsidRDefault="00C21EC5" w:rsidP="00C21EC5">
            <w:pPr>
              <w:pStyle w:val="Akapitzlist"/>
              <w:numPr>
                <w:ilvl w:val="0"/>
                <w:numId w:val="43"/>
              </w:numPr>
              <w:ind w:left="455" w:right="-92"/>
            </w:pPr>
            <w:r>
              <w:t>p</w:t>
            </w:r>
            <w:r w:rsidRPr="00DA02F7">
              <w:t>odczas strzyżenia i nauczania stosuje indywidualne podejście do Klienta/ Ucznia z uwzględnieniem zasad</w:t>
            </w:r>
            <w:r>
              <w:t xml:space="preserve"> </w:t>
            </w:r>
            <w:r w:rsidRPr="00DA02F7">
              <w:t>komunikacji interpersonalnej</w:t>
            </w:r>
            <w:r>
              <w:t>,</w:t>
            </w:r>
          </w:p>
          <w:p w14:paraId="7763931C" w14:textId="77777777" w:rsidR="00C21EC5" w:rsidRPr="009729E7" w:rsidRDefault="00C21EC5" w:rsidP="00C21EC5">
            <w:pPr>
              <w:pStyle w:val="Akapitzlist"/>
              <w:numPr>
                <w:ilvl w:val="0"/>
                <w:numId w:val="43"/>
              </w:numPr>
              <w:ind w:left="455"/>
            </w:pPr>
            <w:r w:rsidRPr="009729E7">
              <w:t xml:space="preserve">użyje techniki cięcia włosów w różnych kątach, wykona modelownia włosów na szczotkę płaską, wykona fryzury modern wykonane przy użyciu nożyczek, </w:t>
            </w:r>
            <w:proofErr w:type="spellStart"/>
            <w:r w:rsidRPr="009729E7">
              <w:t>degażówek</w:t>
            </w:r>
            <w:proofErr w:type="spellEnd"/>
            <w:r w:rsidRPr="009729E7">
              <w:t>, maszynki, trymera, golarki, brzytwy,</w:t>
            </w:r>
          </w:p>
          <w:p w14:paraId="420FA271" w14:textId="77777777" w:rsidR="00C21EC5" w:rsidRPr="009729E7" w:rsidRDefault="00C21EC5" w:rsidP="00C21EC5">
            <w:pPr>
              <w:pStyle w:val="Akapitzlist"/>
              <w:numPr>
                <w:ilvl w:val="0"/>
                <w:numId w:val="43"/>
              </w:numPr>
              <w:ind w:left="455"/>
            </w:pPr>
            <w:r w:rsidRPr="009729E7">
              <w:t>wykona stylizację włosów profesjonalnymi kosmetykami,</w:t>
            </w:r>
          </w:p>
          <w:p w14:paraId="6CD799E5" w14:textId="77777777" w:rsidR="00C21EC5" w:rsidRDefault="00C21EC5" w:rsidP="00C21EC5">
            <w:pPr>
              <w:pStyle w:val="Akapitzlist"/>
              <w:numPr>
                <w:ilvl w:val="0"/>
                <w:numId w:val="43"/>
              </w:numPr>
              <w:ind w:left="455"/>
            </w:pPr>
            <w:r w:rsidRPr="009729E7">
              <w:t>wykona strzyżenia ww. męskie i posiądzie umiejętność ich nauczania,</w:t>
            </w:r>
          </w:p>
          <w:p w14:paraId="2637E605" w14:textId="77777777" w:rsidR="00C21EC5" w:rsidRDefault="00C21EC5" w:rsidP="00C21EC5">
            <w:pPr>
              <w:pStyle w:val="Akapitzlist"/>
              <w:numPr>
                <w:ilvl w:val="0"/>
                <w:numId w:val="43"/>
              </w:numPr>
              <w:ind w:left="455"/>
            </w:pPr>
            <w:r w:rsidRPr="009729E7">
              <w:t>nauczy się nowych technik strzyżenia i posługiwania się brzytwą</w:t>
            </w:r>
            <w:r>
              <w:t xml:space="preserve"> </w:t>
            </w:r>
            <w:r w:rsidRPr="009729E7">
              <w:t>oraz przygotowania uczniów do realizacji rzeczywistych zadań zawodowych</w:t>
            </w:r>
          </w:p>
          <w:p w14:paraId="49802329" w14:textId="77777777" w:rsidR="00C21EC5" w:rsidRPr="008E4FD0" w:rsidRDefault="00C21EC5" w:rsidP="00C21EC5">
            <w:pPr>
              <w:rPr>
                <w:b/>
                <w:bCs/>
              </w:rPr>
            </w:pPr>
            <w:r w:rsidRPr="008E4FD0">
              <w:rPr>
                <w:b/>
                <w:bCs/>
              </w:rPr>
              <w:t>Ramowy program szkolenia:</w:t>
            </w:r>
          </w:p>
          <w:p w14:paraId="53D1B176" w14:textId="77777777" w:rsidR="00C21EC5" w:rsidRPr="009729E7" w:rsidRDefault="00C21EC5" w:rsidP="00C21EC5">
            <w:pPr>
              <w:pStyle w:val="Akapitzlist"/>
              <w:numPr>
                <w:ilvl w:val="0"/>
                <w:numId w:val="43"/>
              </w:numPr>
              <w:ind w:left="455"/>
            </w:pPr>
            <w:r w:rsidRPr="009729E7">
              <w:t>męskie strzyżenia włosów pod kątem: 0°, 45°, 90° i innych kątach,</w:t>
            </w:r>
          </w:p>
          <w:p w14:paraId="2E91E657" w14:textId="77777777" w:rsidR="00C21EC5" w:rsidRPr="009729E7" w:rsidRDefault="00C21EC5" w:rsidP="00C21EC5">
            <w:pPr>
              <w:pStyle w:val="Akapitzlist"/>
              <w:numPr>
                <w:ilvl w:val="0"/>
                <w:numId w:val="43"/>
              </w:numPr>
              <w:ind w:left="455"/>
            </w:pPr>
            <w:r w:rsidRPr="009729E7">
              <w:t>męska klasyczna fryzura wykonana wyłącznie nożyczkami,</w:t>
            </w:r>
          </w:p>
          <w:p w14:paraId="2E3E75B8" w14:textId="77777777" w:rsidR="00C21EC5" w:rsidRPr="009729E7" w:rsidRDefault="00C21EC5" w:rsidP="00C21EC5">
            <w:pPr>
              <w:pStyle w:val="Akapitzlist"/>
              <w:numPr>
                <w:ilvl w:val="0"/>
                <w:numId w:val="43"/>
              </w:numPr>
              <w:ind w:left="455"/>
            </w:pPr>
            <w:r w:rsidRPr="009729E7">
              <w:t xml:space="preserve">strzyżenie: </w:t>
            </w:r>
            <w:r>
              <w:t>F</w:t>
            </w:r>
            <w:r w:rsidRPr="009729E7">
              <w:t xml:space="preserve">rench </w:t>
            </w:r>
            <w:proofErr w:type="spellStart"/>
            <w:r>
              <w:t>C</w:t>
            </w:r>
            <w:r w:rsidRPr="009729E7">
              <w:t>rop</w:t>
            </w:r>
            <w:proofErr w:type="spellEnd"/>
            <w:r w:rsidRPr="009729E7">
              <w:t>/</w:t>
            </w:r>
            <w:r>
              <w:t>M</w:t>
            </w:r>
            <w:r w:rsidRPr="009729E7">
              <w:t xml:space="preserve">essy </w:t>
            </w:r>
            <w:proofErr w:type="spellStart"/>
            <w:r>
              <w:t>H</w:t>
            </w:r>
            <w:r w:rsidRPr="009729E7">
              <w:t>air</w:t>
            </w:r>
            <w:proofErr w:type="spellEnd"/>
            <w:r w:rsidRPr="009729E7">
              <w:t xml:space="preserve"> – </w:t>
            </w:r>
            <w:proofErr w:type="spellStart"/>
            <w:r w:rsidRPr="009729E7">
              <w:t>rózne</w:t>
            </w:r>
            <w:proofErr w:type="spellEnd"/>
            <w:r w:rsidRPr="009729E7">
              <w:t xml:space="preserve"> odsłony </w:t>
            </w:r>
            <w:proofErr w:type="spellStart"/>
            <w:r>
              <w:t>F</w:t>
            </w:r>
            <w:r w:rsidRPr="009729E7">
              <w:t>ade</w:t>
            </w:r>
            <w:proofErr w:type="spellEnd"/>
            <w:r w:rsidRPr="009729E7">
              <w:t>,</w:t>
            </w:r>
          </w:p>
          <w:p w14:paraId="2D36CCB7" w14:textId="77777777" w:rsidR="00C21EC5" w:rsidRPr="009729E7" w:rsidRDefault="00C21EC5" w:rsidP="00C21EC5">
            <w:pPr>
              <w:pStyle w:val="Akapitzlist"/>
              <w:numPr>
                <w:ilvl w:val="0"/>
                <w:numId w:val="43"/>
              </w:numPr>
              <w:ind w:left="455"/>
            </w:pPr>
            <w:r w:rsidRPr="009729E7">
              <w:t xml:space="preserve">strzyżenie fryzury </w:t>
            </w:r>
            <w:proofErr w:type="spellStart"/>
            <w:r>
              <w:t>Q</w:t>
            </w:r>
            <w:r w:rsidRPr="009729E7">
              <w:t>uiff</w:t>
            </w:r>
            <w:proofErr w:type="spellEnd"/>
            <w:r w:rsidRPr="009729E7">
              <w:t>, zarost na twarzy – trymowanie,</w:t>
            </w:r>
          </w:p>
          <w:p w14:paraId="2A585D27" w14:textId="77777777" w:rsidR="00C21EC5" w:rsidRDefault="00C21EC5" w:rsidP="00C21EC5">
            <w:pPr>
              <w:pStyle w:val="Akapitzlist"/>
              <w:numPr>
                <w:ilvl w:val="0"/>
                <w:numId w:val="43"/>
              </w:numPr>
              <w:ind w:left="455"/>
            </w:pPr>
            <w:r w:rsidRPr="009729E7">
              <w:t xml:space="preserve">rytuał: męskie </w:t>
            </w:r>
            <w:r>
              <w:t>S</w:t>
            </w:r>
            <w:r w:rsidRPr="009729E7">
              <w:t>pa brody i głowy brzytwą na mokro,</w:t>
            </w:r>
          </w:p>
          <w:p w14:paraId="743664EA" w14:textId="32C5D107" w:rsidR="00C21EC5" w:rsidRPr="004B1966" w:rsidRDefault="00BE604D" w:rsidP="00C21EC5">
            <w:pPr>
              <w:pStyle w:val="Akapitzlist"/>
              <w:numPr>
                <w:ilvl w:val="0"/>
                <w:numId w:val="43"/>
              </w:numPr>
              <w:ind w:left="455"/>
            </w:pPr>
            <w:r w:rsidRPr="009729E7">
              <w:t>pielęgnacja włosów, skóry głowy i twarzy</w:t>
            </w:r>
          </w:p>
        </w:tc>
      </w:tr>
      <w:tr w:rsidR="004362F7" w14:paraId="33633B13" w14:textId="77777777" w:rsidTr="004362F7">
        <w:tc>
          <w:tcPr>
            <w:tcW w:w="16024" w:type="dxa"/>
            <w:gridSpan w:val="3"/>
            <w:shd w:val="clear" w:color="auto" w:fill="D9D9D9" w:themeFill="background1" w:themeFillShade="D9"/>
          </w:tcPr>
          <w:p w14:paraId="04DBBEA2" w14:textId="77777777" w:rsidR="004362F7" w:rsidRDefault="004362F7" w:rsidP="00C443CF">
            <w:pPr>
              <w:jc w:val="center"/>
              <w:rPr>
                <w:b/>
                <w:bCs/>
              </w:rPr>
            </w:pPr>
          </w:p>
          <w:p w14:paraId="4852239B" w14:textId="77777777" w:rsidR="004362F7" w:rsidRPr="00A44478" w:rsidRDefault="004362F7" w:rsidP="00C443CF">
            <w:pPr>
              <w:jc w:val="center"/>
              <w:rPr>
                <w:b/>
                <w:bCs/>
                <w:sz w:val="24"/>
                <w:szCs w:val="24"/>
              </w:rPr>
            </w:pPr>
            <w:r w:rsidRPr="00A44478">
              <w:rPr>
                <w:b/>
                <w:bCs/>
                <w:sz w:val="24"/>
                <w:szCs w:val="24"/>
              </w:rPr>
              <w:t>Część VI</w:t>
            </w:r>
          </w:p>
          <w:p w14:paraId="0883626A" w14:textId="3AE8824E" w:rsidR="00A44478" w:rsidRPr="00C443CF" w:rsidRDefault="00A44478" w:rsidP="00C443CF">
            <w:pPr>
              <w:jc w:val="center"/>
              <w:rPr>
                <w:b/>
                <w:bCs/>
              </w:rPr>
            </w:pPr>
          </w:p>
        </w:tc>
      </w:tr>
      <w:tr w:rsidR="005908E8" w14:paraId="65C717EF" w14:textId="77777777" w:rsidTr="006E0055">
        <w:tc>
          <w:tcPr>
            <w:tcW w:w="562" w:type="dxa"/>
          </w:tcPr>
          <w:p w14:paraId="16E65EBA" w14:textId="7835511A" w:rsidR="005908E8" w:rsidRPr="00592317" w:rsidRDefault="00C443CF" w:rsidP="005908E8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694" w:type="dxa"/>
          </w:tcPr>
          <w:p w14:paraId="1ECCB394" w14:textId="787C77C6" w:rsidR="005908E8" w:rsidRPr="004B307F" w:rsidRDefault="005908E8" w:rsidP="005908E8">
            <w:pPr>
              <w:rPr>
                <w:b/>
                <w:bCs/>
              </w:rPr>
            </w:pPr>
            <w:r w:rsidRPr="00F15159">
              <w:rPr>
                <w:b/>
                <w:bCs/>
              </w:rPr>
              <w:t>Controlling operacyjny i</w:t>
            </w:r>
            <w:r>
              <w:rPr>
                <w:b/>
                <w:bCs/>
              </w:rPr>
              <w:t> </w:t>
            </w:r>
            <w:r w:rsidRPr="00F15159">
              <w:rPr>
                <w:b/>
                <w:bCs/>
              </w:rPr>
              <w:t>rachunkowość zarządcza</w:t>
            </w:r>
            <w:r w:rsidR="005A6737">
              <w:rPr>
                <w:b/>
                <w:bCs/>
              </w:rPr>
              <w:t xml:space="preserve"> </w:t>
            </w:r>
            <w:r w:rsidR="00F727C3" w:rsidRPr="00413F91">
              <w:rPr>
                <w:b/>
                <w:bCs/>
              </w:rPr>
              <w:t>(U)</w:t>
            </w:r>
          </w:p>
        </w:tc>
        <w:tc>
          <w:tcPr>
            <w:tcW w:w="12768" w:type="dxa"/>
          </w:tcPr>
          <w:p w14:paraId="4FC60B2C" w14:textId="77777777" w:rsidR="005908E8" w:rsidRPr="00DB636A" w:rsidRDefault="005908E8" w:rsidP="005908E8">
            <w:r w:rsidRPr="00DB636A">
              <w:t>Liczba osób objętych wsparciem: 20</w:t>
            </w:r>
          </w:p>
          <w:p w14:paraId="7BA77158" w14:textId="77777777" w:rsidR="005908E8" w:rsidRPr="00DB636A" w:rsidRDefault="005908E8" w:rsidP="005908E8">
            <w:r w:rsidRPr="00DB636A">
              <w:t>Liczba godzin dydaktycznych/zegarowych szkolenia: 8 h</w:t>
            </w:r>
          </w:p>
          <w:p w14:paraId="61B43F6B" w14:textId="77777777" w:rsidR="005908E8" w:rsidRPr="00DB636A" w:rsidRDefault="005908E8" w:rsidP="005908E8">
            <w:r w:rsidRPr="00DB636A">
              <w:t>Liczba grup: 1</w:t>
            </w:r>
          </w:p>
          <w:p w14:paraId="5AF1CEDA" w14:textId="77777777" w:rsidR="005908E8" w:rsidRPr="00DB636A" w:rsidRDefault="005908E8" w:rsidP="005908E8">
            <w:r w:rsidRPr="00DB636A">
              <w:t>Typ szkolenia: stacjonarne</w:t>
            </w:r>
          </w:p>
          <w:p w14:paraId="09995904" w14:textId="77777777" w:rsidR="005908E8" w:rsidRPr="00DB636A" w:rsidRDefault="005908E8" w:rsidP="005908E8">
            <w:r w:rsidRPr="00DB636A">
              <w:t xml:space="preserve">Egzamin: wewnętrzny </w:t>
            </w:r>
          </w:p>
          <w:p w14:paraId="5AF89D6F" w14:textId="77777777" w:rsidR="005908E8" w:rsidRPr="00DB636A" w:rsidRDefault="005908E8" w:rsidP="005908E8">
            <w:r w:rsidRPr="00DB636A">
              <w:t>Miejsce realizacji szkolenia: Zamawiający zapewnia sale dydaktyczne w szkole.</w:t>
            </w:r>
          </w:p>
          <w:p w14:paraId="0EBC80E5" w14:textId="77777777" w:rsidR="005908E8" w:rsidRPr="00DB636A" w:rsidRDefault="005908E8" w:rsidP="005908E8">
            <w:r w:rsidRPr="00DB636A">
              <w:t>Przybliżony termin świadczenia wsparcia: marzec 2026 r. – marzec 2027 r.</w:t>
            </w:r>
          </w:p>
          <w:p w14:paraId="70A9954C" w14:textId="77777777" w:rsidR="005908E8" w:rsidRPr="00DB636A" w:rsidRDefault="005908E8" w:rsidP="005908E8">
            <w:r w:rsidRPr="00DB636A">
              <w:t>Materiały szkoleniowe: w formie drukowanej, wpięte w skoroszyt, po 1 egzemplarzu dla każdej osoby objętej projektem</w:t>
            </w:r>
          </w:p>
          <w:p w14:paraId="34D18915" w14:textId="77777777" w:rsidR="005908E8" w:rsidRPr="00DB636A" w:rsidRDefault="005908E8" w:rsidP="005908E8">
            <w:r w:rsidRPr="00DB636A">
              <w:t>Kadra: prowadzący szkolenie - min. 2 letnie doświadczenie zaw. w dziedzinie, znajomość tematyki szkolenia</w:t>
            </w:r>
          </w:p>
          <w:p w14:paraId="6584C9DC" w14:textId="77777777" w:rsidR="005908E8" w:rsidRPr="00DB636A" w:rsidRDefault="005908E8" w:rsidP="005908E8">
            <w:pPr>
              <w:rPr>
                <w:b/>
                <w:bCs/>
              </w:rPr>
            </w:pPr>
            <w:r w:rsidRPr="00DB636A">
              <w:rPr>
                <w:b/>
                <w:bCs/>
              </w:rPr>
              <w:t xml:space="preserve">Oczekiwane efekty szkolenia: </w:t>
            </w:r>
          </w:p>
          <w:p w14:paraId="3240F7F5" w14:textId="77777777" w:rsidR="005908E8" w:rsidRPr="00DB636A" w:rsidRDefault="005908E8" w:rsidP="005908E8">
            <w:r w:rsidRPr="00DB636A">
              <w:t xml:space="preserve">Uczeń zostanie praktyczne i teoretyczne </w:t>
            </w:r>
          </w:p>
          <w:p w14:paraId="01752F39" w14:textId="77777777" w:rsidR="005908E8" w:rsidRPr="00DB636A" w:rsidRDefault="005908E8" w:rsidP="005908E8">
            <w:r w:rsidRPr="00DB636A">
              <w:t>przygotowany do wykonywania zawodu specjalista ds. rachunkowości zarządczej</w:t>
            </w:r>
          </w:p>
          <w:p w14:paraId="07A1608C" w14:textId="77777777" w:rsidR="005908E8" w:rsidRPr="00DB636A" w:rsidRDefault="005908E8" w:rsidP="005908E8">
            <w:pPr>
              <w:rPr>
                <w:b/>
                <w:bCs/>
              </w:rPr>
            </w:pPr>
            <w:r w:rsidRPr="00DB636A">
              <w:rPr>
                <w:b/>
                <w:bCs/>
              </w:rPr>
              <w:t>Ramowy program szkolenia:</w:t>
            </w:r>
          </w:p>
          <w:p w14:paraId="55018F3C" w14:textId="77777777" w:rsidR="005908E8" w:rsidRPr="00DB636A" w:rsidRDefault="005908E8" w:rsidP="005908E8">
            <w:pPr>
              <w:rPr>
                <w:u w:val="single"/>
              </w:rPr>
            </w:pPr>
            <w:r w:rsidRPr="00DB636A">
              <w:rPr>
                <w:u w:val="single"/>
              </w:rPr>
              <w:t>Rachunek kosztów i rachunkowość zarządcza w firmie: </w:t>
            </w:r>
          </w:p>
          <w:p w14:paraId="37E0D4DD" w14:textId="77777777" w:rsidR="005908E8" w:rsidRPr="00DB636A" w:rsidRDefault="005908E8" w:rsidP="00CE72D4">
            <w:pPr>
              <w:numPr>
                <w:ilvl w:val="0"/>
                <w:numId w:val="68"/>
              </w:numPr>
              <w:tabs>
                <w:tab w:val="clear" w:pos="720"/>
              </w:tabs>
              <w:ind w:left="458"/>
            </w:pPr>
            <w:r w:rsidRPr="00DB636A">
              <w:t>zadania rachunku kosztów (cele rachunku kosztów, czynniki wpływające na kształt rachunku kosztów, rodzaje decyzji podejmowanych na podstawie rachunku kosztów). </w:t>
            </w:r>
          </w:p>
          <w:p w14:paraId="4752FF32" w14:textId="77777777" w:rsidR="005908E8" w:rsidRPr="00DB636A" w:rsidRDefault="005908E8" w:rsidP="00CE72D4">
            <w:pPr>
              <w:numPr>
                <w:ilvl w:val="0"/>
                <w:numId w:val="68"/>
              </w:numPr>
              <w:tabs>
                <w:tab w:val="clear" w:pos="720"/>
              </w:tabs>
              <w:ind w:left="458"/>
            </w:pPr>
            <w:r w:rsidRPr="00DB636A">
              <w:t>systematyka kosztów dla potrzeb zarządzania (koszty wg rodzaju, koszty produktu i okresu, koszty wg podmiotów, koszty bezpośrednie i pośrednie, koszty stałe i zmienne, koszty istotne i nieistotne, koszty utraconych korzyści, koszty uznaniowe, koszty do prognozowania i planowania, koszty do planowania i kontroli). </w:t>
            </w:r>
          </w:p>
          <w:p w14:paraId="561503FE" w14:textId="77777777" w:rsidR="005908E8" w:rsidRPr="00DB5E02" w:rsidRDefault="005908E8" w:rsidP="005908E8">
            <w:pPr>
              <w:rPr>
                <w:u w:val="single"/>
              </w:rPr>
            </w:pPr>
            <w:r w:rsidRPr="00DB5E02">
              <w:rPr>
                <w:u w:val="single"/>
              </w:rPr>
              <w:t>Grupowanie i rozliczanie kosztów: </w:t>
            </w:r>
          </w:p>
          <w:p w14:paraId="7F471783" w14:textId="77777777" w:rsidR="005908E8" w:rsidRPr="00DB636A" w:rsidRDefault="005908E8" w:rsidP="00CE72D4">
            <w:pPr>
              <w:numPr>
                <w:ilvl w:val="0"/>
                <w:numId w:val="68"/>
              </w:numPr>
              <w:tabs>
                <w:tab w:val="clear" w:pos="720"/>
              </w:tabs>
              <w:ind w:left="458"/>
            </w:pPr>
            <w:r w:rsidRPr="00DB636A">
              <w:t>znaczenie grupowania i rozliczania kosztów (cele i znaczenie rozliczania, czynniki determinujące rozliczanie, dobór kluczy podziałowych, czynniki wpływające na dokładność rozliczania kosztów); </w:t>
            </w:r>
          </w:p>
          <w:p w14:paraId="655E0089" w14:textId="77777777" w:rsidR="005908E8" w:rsidRPr="00DB636A" w:rsidRDefault="005908E8" w:rsidP="00CE72D4">
            <w:pPr>
              <w:numPr>
                <w:ilvl w:val="0"/>
                <w:numId w:val="68"/>
              </w:numPr>
              <w:tabs>
                <w:tab w:val="clear" w:pos="720"/>
              </w:tabs>
              <w:ind w:left="458"/>
            </w:pPr>
            <w:r w:rsidRPr="00DB636A">
              <w:t>grupowanie kosztów pośrednich w MPK (przyczyny wydzielania MPK, rozliczanie kosztów prostych, rozliczanie innych kosztów, problemy rozliczania kosztów pośrednich na MPK); </w:t>
            </w:r>
          </w:p>
          <w:p w14:paraId="62478306" w14:textId="77777777" w:rsidR="005908E8" w:rsidRPr="00DB636A" w:rsidRDefault="005908E8" w:rsidP="00CE72D4">
            <w:pPr>
              <w:numPr>
                <w:ilvl w:val="0"/>
                <w:numId w:val="68"/>
              </w:numPr>
              <w:tabs>
                <w:tab w:val="clear" w:pos="720"/>
              </w:tabs>
              <w:ind w:left="458"/>
            </w:pPr>
            <w:r w:rsidRPr="00DB636A">
              <w:t>rozliczanie kosztów pomocniczych MPK (charakterystyka i wyodrębnianie MPK pomocniczych, metody rozliczania, częściowe i pełne zastosowanie stawek umownych, uproszczenia w rozliczaniu); </w:t>
            </w:r>
          </w:p>
          <w:p w14:paraId="6C7A75A9" w14:textId="77777777" w:rsidR="005908E8" w:rsidRPr="00DB636A" w:rsidRDefault="005908E8" w:rsidP="00CE72D4">
            <w:pPr>
              <w:numPr>
                <w:ilvl w:val="0"/>
                <w:numId w:val="68"/>
              </w:numPr>
              <w:tabs>
                <w:tab w:val="clear" w:pos="720"/>
              </w:tabs>
              <w:ind w:left="458"/>
            </w:pPr>
            <w:r w:rsidRPr="00DB636A">
              <w:t>obliczanie stawek kosztów pośrednich (klucze rozliczeniowe przy działalności prostej i złożonej, czynniki wpływające na dobór klucza podziałowego, szczególne przypadki doboru kluczy podziałowych); </w:t>
            </w:r>
          </w:p>
          <w:p w14:paraId="3100D798" w14:textId="77777777" w:rsidR="005908E8" w:rsidRPr="00DB636A" w:rsidRDefault="005908E8" w:rsidP="00CE72D4">
            <w:pPr>
              <w:numPr>
                <w:ilvl w:val="0"/>
                <w:numId w:val="68"/>
              </w:numPr>
              <w:tabs>
                <w:tab w:val="clear" w:pos="720"/>
              </w:tabs>
              <w:ind w:left="458"/>
            </w:pPr>
            <w:r w:rsidRPr="00DB636A">
              <w:t>obciążanie produktów kosztami pośrednimi (wspólna stawka dla firmy, odrębne stawki dla wydziałów, odrębne stawki dla stanowisk, przewidywane stawki kosztów pośrednich); </w:t>
            </w:r>
            <w:r w:rsidRPr="00DB636A">
              <w:rPr>
                <w:b/>
                <w:bCs/>
              </w:rPr>
              <w:t>Podstawowe systemy rachunku kosztów w zarządzaniu: </w:t>
            </w:r>
          </w:p>
          <w:p w14:paraId="085BBE29" w14:textId="77777777" w:rsidR="005908E8" w:rsidRPr="00DB636A" w:rsidRDefault="005908E8" w:rsidP="00CE72D4">
            <w:pPr>
              <w:numPr>
                <w:ilvl w:val="0"/>
                <w:numId w:val="68"/>
              </w:numPr>
              <w:tabs>
                <w:tab w:val="clear" w:pos="720"/>
              </w:tabs>
              <w:ind w:left="458"/>
            </w:pPr>
            <w:r w:rsidRPr="00DB636A">
              <w:t>klasyfikacja systemów rachunku kosztów (rodzaje rachunku kosztów postulowanych); </w:t>
            </w:r>
          </w:p>
          <w:p w14:paraId="429AD980" w14:textId="77777777" w:rsidR="005908E8" w:rsidRPr="00DB636A" w:rsidRDefault="005908E8" w:rsidP="00CE72D4">
            <w:pPr>
              <w:numPr>
                <w:ilvl w:val="0"/>
                <w:numId w:val="68"/>
              </w:numPr>
              <w:tabs>
                <w:tab w:val="clear" w:pos="720"/>
              </w:tabs>
              <w:ind w:left="458"/>
            </w:pPr>
            <w:r w:rsidRPr="00DB636A">
              <w:t>rachunek kosztów pełnych i rachunek kosztów zmiennych (rachunek kosztów pełnych, rachunek kosztów zmiennych, wpływ rachunku kosztów na wynik finansowy, zalety i wady rachunku kosztów pełnych i zmiennych); </w:t>
            </w:r>
          </w:p>
          <w:p w14:paraId="4996DC97" w14:textId="77777777" w:rsidR="005908E8" w:rsidRPr="00DB636A" w:rsidRDefault="005908E8" w:rsidP="00CE72D4">
            <w:pPr>
              <w:numPr>
                <w:ilvl w:val="0"/>
                <w:numId w:val="68"/>
              </w:numPr>
              <w:tabs>
                <w:tab w:val="clear" w:pos="720"/>
              </w:tabs>
              <w:ind w:left="458"/>
            </w:pPr>
            <w:r w:rsidRPr="00DB636A">
              <w:t>niepełne wykorzystanie zdolności produkcyjnych (analiza porównawcza definicji kosztu wytworzenia); </w:t>
            </w:r>
          </w:p>
          <w:p w14:paraId="3B996592" w14:textId="611C4ECE" w:rsidR="005908E8" w:rsidRPr="00DB5E02" w:rsidRDefault="005908E8" w:rsidP="005908E8">
            <w:pPr>
              <w:rPr>
                <w:u w:val="single"/>
              </w:rPr>
            </w:pPr>
            <w:r w:rsidRPr="00DB5E02">
              <w:rPr>
                <w:u w:val="single"/>
              </w:rPr>
              <w:t>Rozwinięte systemy rachunku kosztów i wyników: </w:t>
            </w:r>
          </w:p>
          <w:p w14:paraId="06DA6E48" w14:textId="77777777" w:rsidR="005908E8" w:rsidRPr="00DB636A" w:rsidRDefault="005908E8" w:rsidP="00CE72D4">
            <w:pPr>
              <w:numPr>
                <w:ilvl w:val="0"/>
                <w:numId w:val="68"/>
              </w:numPr>
              <w:tabs>
                <w:tab w:val="clear" w:pos="720"/>
              </w:tabs>
              <w:ind w:left="458"/>
            </w:pPr>
            <w:r w:rsidRPr="00DB636A">
              <w:t>warunki zastosowania rachunków wielowymiarowych (zarządzanie scentralizowane i zdecentralizowane – zalety i wady oraz wymogi informacyjne); </w:t>
            </w:r>
          </w:p>
          <w:p w14:paraId="04C56447" w14:textId="77777777" w:rsidR="005908E8" w:rsidRPr="00DB636A" w:rsidRDefault="005908E8" w:rsidP="00CE72D4">
            <w:pPr>
              <w:numPr>
                <w:ilvl w:val="0"/>
                <w:numId w:val="68"/>
              </w:numPr>
              <w:tabs>
                <w:tab w:val="clear" w:pos="720"/>
              </w:tabs>
              <w:ind w:left="458"/>
            </w:pPr>
            <w:r w:rsidRPr="00DB636A">
              <w:t>wydzielanie i ocena działania ośrodków odpowiedzialności (centra kosztowe, centra zysku, centra inwestycyjne, ocena działalności); </w:t>
            </w:r>
          </w:p>
          <w:p w14:paraId="23A49A0A" w14:textId="77777777" w:rsidR="005908E8" w:rsidRPr="00DB636A" w:rsidRDefault="005908E8" w:rsidP="00CE72D4">
            <w:pPr>
              <w:numPr>
                <w:ilvl w:val="0"/>
                <w:numId w:val="68"/>
              </w:numPr>
              <w:tabs>
                <w:tab w:val="clear" w:pos="720"/>
              </w:tabs>
              <w:ind w:left="458"/>
            </w:pPr>
            <w:r w:rsidRPr="00DB636A">
              <w:t>budowa i wykorzystanie rachunków wielowymiarowych (koszty stałe indywidualne i wspólne, przykładowe obiekty kosztów, rachunki wielostopniowe i wieloblokowe); </w:t>
            </w:r>
          </w:p>
          <w:p w14:paraId="7CB6257B" w14:textId="77777777" w:rsidR="005908E8" w:rsidRPr="00DB5E02" w:rsidRDefault="005908E8" w:rsidP="005908E8">
            <w:pPr>
              <w:rPr>
                <w:u w:val="single"/>
              </w:rPr>
            </w:pPr>
            <w:r w:rsidRPr="00DB5E02">
              <w:rPr>
                <w:u w:val="single"/>
              </w:rPr>
              <w:t>Koszty w decyzjach krótkiego okresu: </w:t>
            </w:r>
          </w:p>
          <w:p w14:paraId="72C8D432" w14:textId="77777777" w:rsidR="005908E8" w:rsidRPr="00DB636A" w:rsidRDefault="005908E8" w:rsidP="00CE72D4">
            <w:pPr>
              <w:numPr>
                <w:ilvl w:val="0"/>
                <w:numId w:val="68"/>
              </w:numPr>
              <w:tabs>
                <w:tab w:val="clear" w:pos="720"/>
              </w:tabs>
              <w:ind w:left="458"/>
            </w:pPr>
            <w:r w:rsidRPr="00DB636A">
              <w:t>analiza progu rentowności i płynności (założenia i znaczenie analizy, </w:t>
            </w:r>
            <w:proofErr w:type="spellStart"/>
            <w:r w:rsidRPr="00DB636A">
              <w:t>dezagregacja</w:t>
            </w:r>
            <w:proofErr w:type="spellEnd"/>
            <w:r w:rsidRPr="00DB636A">
              <w:t> kosztów stałych, uwzględnienie w analizie różnych cen, niejednorodnej produkcji i podatków, próg płynności); </w:t>
            </w:r>
          </w:p>
          <w:p w14:paraId="1D816D64" w14:textId="77777777" w:rsidR="005908E8" w:rsidRPr="00DB636A" w:rsidRDefault="005908E8" w:rsidP="00CE72D4">
            <w:pPr>
              <w:numPr>
                <w:ilvl w:val="0"/>
                <w:numId w:val="68"/>
              </w:numPr>
              <w:tabs>
                <w:tab w:val="clear" w:pos="720"/>
              </w:tabs>
              <w:ind w:left="458"/>
            </w:pPr>
            <w:r w:rsidRPr="00DB636A">
              <w:t>planowanie wyniku i analiza wrażliwości w krótkim okresie (badanie wpływu na wynik i próg rentowności zmian kosztów stałych, zmiennych, cen i ilości sprzedaży, ograniczenia analizy progu rentowności); </w:t>
            </w:r>
          </w:p>
          <w:p w14:paraId="094E461C" w14:textId="77777777" w:rsidR="005908E8" w:rsidRPr="00DB5E02" w:rsidRDefault="005908E8" w:rsidP="005908E8">
            <w:pPr>
              <w:rPr>
                <w:u w:val="single"/>
              </w:rPr>
            </w:pPr>
            <w:r w:rsidRPr="00DB5E02">
              <w:rPr>
                <w:u w:val="single"/>
              </w:rPr>
              <w:t>Activity </w:t>
            </w:r>
            <w:proofErr w:type="spellStart"/>
            <w:r w:rsidRPr="00DB5E02">
              <w:rPr>
                <w:u w:val="single"/>
              </w:rPr>
              <w:t>based</w:t>
            </w:r>
            <w:proofErr w:type="spellEnd"/>
            <w:r w:rsidRPr="00DB5E02">
              <w:rPr>
                <w:u w:val="single"/>
              </w:rPr>
              <w:t> </w:t>
            </w:r>
            <w:proofErr w:type="spellStart"/>
            <w:r w:rsidRPr="00DB5E02">
              <w:rPr>
                <w:u w:val="single"/>
              </w:rPr>
              <w:t>costing</w:t>
            </w:r>
            <w:proofErr w:type="spellEnd"/>
            <w:r w:rsidRPr="00DB5E02">
              <w:rPr>
                <w:u w:val="single"/>
              </w:rPr>
              <w:t>: </w:t>
            </w:r>
          </w:p>
          <w:p w14:paraId="1AE45D2B" w14:textId="77777777" w:rsidR="005908E8" w:rsidRPr="00DB636A" w:rsidRDefault="005908E8" w:rsidP="00CE72D4">
            <w:pPr>
              <w:numPr>
                <w:ilvl w:val="0"/>
                <w:numId w:val="68"/>
              </w:numPr>
              <w:tabs>
                <w:tab w:val="clear" w:pos="720"/>
              </w:tabs>
              <w:ind w:left="458"/>
            </w:pPr>
            <w:r w:rsidRPr="00DB636A">
              <w:t>Wprowadzenie do </w:t>
            </w:r>
            <w:proofErr w:type="spellStart"/>
            <w:r w:rsidRPr="00DB636A">
              <w:t>activity</w:t>
            </w:r>
            <w:proofErr w:type="spellEnd"/>
            <w:r w:rsidRPr="00DB636A">
              <w:t xml:space="preserve"> </w:t>
            </w:r>
            <w:proofErr w:type="spellStart"/>
            <w:r w:rsidRPr="00DB636A">
              <w:t>based</w:t>
            </w:r>
            <w:proofErr w:type="spellEnd"/>
            <w:r w:rsidRPr="00DB636A">
              <w:t> </w:t>
            </w:r>
            <w:proofErr w:type="spellStart"/>
            <w:r w:rsidRPr="00DB636A">
              <w:t>costing</w:t>
            </w:r>
            <w:proofErr w:type="spellEnd"/>
            <w:r w:rsidRPr="00DB636A">
              <w:t>; </w:t>
            </w:r>
          </w:p>
          <w:p w14:paraId="45D6E88D" w14:textId="77777777" w:rsidR="005908E8" w:rsidRPr="00DB636A" w:rsidRDefault="005908E8" w:rsidP="00CE72D4">
            <w:pPr>
              <w:numPr>
                <w:ilvl w:val="0"/>
                <w:numId w:val="68"/>
              </w:numPr>
              <w:tabs>
                <w:tab w:val="clear" w:pos="720"/>
              </w:tabs>
              <w:ind w:left="458"/>
            </w:pPr>
            <w:r w:rsidRPr="00DB636A">
              <w:t>identyfikacja działań; </w:t>
            </w:r>
          </w:p>
          <w:p w14:paraId="60A45053" w14:textId="77777777" w:rsidR="005908E8" w:rsidRPr="00DB636A" w:rsidRDefault="005908E8" w:rsidP="00CE72D4">
            <w:pPr>
              <w:numPr>
                <w:ilvl w:val="0"/>
                <w:numId w:val="68"/>
              </w:numPr>
              <w:tabs>
                <w:tab w:val="clear" w:pos="720"/>
              </w:tabs>
              <w:ind w:left="458"/>
            </w:pPr>
            <w:r w:rsidRPr="00DB636A">
              <w:t>ustalenie kosztów działań; </w:t>
            </w:r>
          </w:p>
          <w:p w14:paraId="1AAA5799" w14:textId="77777777" w:rsidR="005908E8" w:rsidRDefault="005908E8" w:rsidP="00CE72D4">
            <w:pPr>
              <w:numPr>
                <w:ilvl w:val="0"/>
                <w:numId w:val="68"/>
              </w:numPr>
              <w:tabs>
                <w:tab w:val="clear" w:pos="720"/>
              </w:tabs>
              <w:ind w:left="458"/>
            </w:pPr>
            <w:r w:rsidRPr="00DB636A">
              <w:t>ustalenie nośników kosztów działań; </w:t>
            </w:r>
          </w:p>
          <w:p w14:paraId="078DCB90" w14:textId="0E60E6CB" w:rsidR="005908E8" w:rsidRPr="002A781C" w:rsidRDefault="002A781C" w:rsidP="00CE72D4">
            <w:pPr>
              <w:numPr>
                <w:ilvl w:val="0"/>
                <w:numId w:val="68"/>
              </w:numPr>
              <w:tabs>
                <w:tab w:val="clear" w:pos="720"/>
              </w:tabs>
              <w:ind w:left="458"/>
            </w:pPr>
            <w:r w:rsidRPr="00DB636A">
              <w:t>rozliczenie kosztów na obiekty kosztów</w:t>
            </w:r>
            <w:r>
              <w:t>.</w:t>
            </w:r>
          </w:p>
        </w:tc>
      </w:tr>
      <w:tr w:rsidR="005908E8" w14:paraId="56D2BC6F" w14:textId="77777777" w:rsidTr="00EC5E30">
        <w:tc>
          <w:tcPr>
            <w:tcW w:w="562" w:type="dxa"/>
          </w:tcPr>
          <w:p w14:paraId="320C941E" w14:textId="28FA921E" w:rsidR="005908E8" w:rsidRPr="00592317" w:rsidRDefault="00317004" w:rsidP="005908E8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694" w:type="dxa"/>
          </w:tcPr>
          <w:p w14:paraId="279B0476" w14:textId="153BDA46" w:rsidR="005908E8" w:rsidRPr="004B307F" w:rsidRDefault="005908E8" w:rsidP="005908E8">
            <w:pPr>
              <w:rPr>
                <w:b/>
                <w:bCs/>
              </w:rPr>
            </w:pPr>
            <w:r w:rsidRPr="00D40F3D">
              <w:rPr>
                <w:b/>
                <w:bCs/>
              </w:rPr>
              <w:t xml:space="preserve">Kadry i płace w firmie </w:t>
            </w:r>
            <w:r w:rsidR="005A6737">
              <w:rPr>
                <w:b/>
                <w:bCs/>
              </w:rPr>
              <w:t xml:space="preserve"> </w:t>
            </w:r>
            <w:r w:rsidR="00F727C3" w:rsidRPr="00413F91">
              <w:rPr>
                <w:b/>
                <w:bCs/>
              </w:rPr>
              <w:t>(U)</w:t>
            </w:r>
          </w:p>
        </w:tc>
        <w:tc>
          <w:tcPr>
            <w:tcW w:w="12768" w:type="dxa"/>
          </w:tcPr>
          <w:p w14:paraId="66B953B3" w14:textId="77777777" w:rsidR="005908E8" w:rsidRPr="00E23620" w:rsidRDefault="005908E8" w:rsidP="005908E8">
            <w:r w:rsidRPr="00E23620">
              <w:t>Liczba osób objętych wsparciem: 20</w:t>
            </w:r>
          </w:p>
          <w:p w14:paraId="6ECCF3A2" w14:textId="77777777" w:rsidR="005908E8" w:rsidRPr="00E23620" w:rsidRDefault="005908E8" w:rsidP="005908E8">
            <w:r w:rsidRPr="00E23620">
              <w:t xml:space="preserve">Liczba godzin dydaktycznych/zegarowych szkolenia: </w:t>
            </w:r>
            <w:r>
              <w:t>60</w:t>
            </w:r>
            <w:r w:rsidRPr="00E23620">
              <w:t xml:space="preserve"> h</w:t>
            </w:r>
          </w:p>
          <w:p w14:paraId="47AB867C" w14:textId="77777777" w:rsidR="005908E8" w:rsidRPr="00E23620" w:rsidRDefault="005908E8" w:rsidP="005908E8">
            <w:r w:rsidRPr="00E23620">
              <w:t xml:space="preserve">Liczba grup: </w:t>
            </w:r>
            <w:r>
              <w:t>2</w:t>
            </w:r>
          </w:p>
          <w:p w14:paraId="1A532DF9" w14:textId="77777777" w:rsidR="005908E8" w:rsidRPr="00E23620" w:rsidRDefault="005908E8" w:rsidP="005908E8">
            <w:r w:rsidRPr="00E23620">
              <w:t>Typ szkolenia: stacjonarne</w:t>
            </w:r>
          </w:p>
          <w:p w14:paraId="041764A8" w14:textId="77777777" w:rsidR="005908E8" w:rsidRPr="00E23620" w:rsidRDefault="005908E8" w:rsidP="005908E8">
            <w:r w:rsidRPr="00E23620">
              <w:t xml:space="preserve">Egzamin: wewnętrzny </w:t>
            </w:r>
          </w:p>
          <w:p w14:paraId="107D212E" w14:textId="77777777" w:rsidR="005908E8" w:rsidRPr="00E23620" w:rsidRDefault="005908E8" w:rsidP="005908E8">
            <w:r w:rsidRPr="00E23620">
              <w:t>Miejsce realizacji szkolenia: Zamawiający zapewnia sale dydaktyczne w szkole.</w:t>
            </w:r>
          </w:p>
          <w:p w14:paraId="2B6E9244" w14:textId="77777777" w:rsidR="005908E8" w:rsidRPr="00E23620" w:rsidRDefault="005908E8" w:rsidP="005908E8">
            <w:r w:rsidRPr="00E23620">
              <w:t>Przybliżony termin świadczenia wsparcia: marzec 2026 r. – marzec 2027 r.</w:t>
            </w:r>
          </w:p>
          <w:p w14:paraId="4BEE0927" w14:textId="77777777" w:rsidR="005908E8" w:rsidRPr="00DB5E02" w:rsidRDefault="005908E8" w:rsidP="005908E8">
            <w:r w:rsidRPr="00DB5E02">
              <w:t>Materiały szkoleniowe: w formie drukowanej, wpięte w skoroszyt, po 1 egzemplarzu dla każdej osoby objętej projektem</w:t>
            </w:r>
          </w:p>
          <w:p w14:paraId="05E1FDD4" w14:textId="77777777" w:rsidR="005908E8" w:rsidRPr="00DB5E02" w:rsidRDefault="005908E8" w:rsidP="005908E8">
            <w:r w:rsidRPr="00DB5E02">
              <w:t>Kadra: prowadzący szkolenie - min. 2 letnie doświadczenie zaw. w dziedzinie, znajomość tematyki szkolenia</w:t>
            </w:r>
          </w:p>
          <w:p w14:paraId="49D36DA1" w14:textId="77777777" w:rsidR="005908E8" w:rsidRPr="00DB5E02" w:rsidRDefault="005908E8" w:rsidP="005908E8">
            <w:pPr>
              <w:rPr>
                <w:b/>
                <w:bCs/>
              </w:rPr>
            </w:pPr>
            <w:r w:rsidRPr="00DB5E02">
              <w:rPr>
                <w:b/>
                <w:bCs/>
              </w:rPr>
              <w:t xml:space="preserve">Oczekiwane efekty szkolenia: </w:t>
            </w:r>
          </w:p>
          <w:p w14:paraId="4F219B7E" w14:textId="77777777" w:rsidR="005908E8" w:rsidRPr="00DB5E02" w:rsidRDefault="005908E8" w:rsidP="005908E8">
            <w:r w:rsidRPr="00DB5E02">
              <w:t>Uczeń nabędzie wiedzę i praktyczne umiejętności z zakresu obsługi</w:t>
            </w:r>
            <w:r>
              <w:t xml:space="preserve"> </w:t>
            </w:r>
            <w:r w:rsidRPr="00DB5E02">
              <w:t xml:space="preserve">kadrowej i płacowej w przedsiębiorstwie. </w:t>
            </w:r>
          </w:p>
          <w:p w14:paraId="57572117" w14:textId="77777777" w:rsidR="005908E8" w:rsidRPr="00DB5E02" w:rsidRDefault="005908E8" w:rsidP="005908E8">
            <w:pPr>
              <w:rPr>
                <w:b/>
                <w:bCs/>
              </w:rPr>
            </w:pPr>
            <w:r w:rsidRPr="00DB5E02">
              <w:rPr>
                <w:b/>
                <w:bCs/>
              </w:rPr>
              <w:t>Ramowy program szkolenia:</w:t>
            </w:r>
          </w:p>
          <w:p w14:paraId="449D53E9" w14:textId="77777777" w:rsidR="005908E8" w:rsidRPr="00DB5E02" w:rsidRDefault="005908E8" w:rsidP="005908E8">
            <w:r w:rsidRPr="00DB5E02">
              <w:rPr>
                <w:b/>
                <w:bCs/>
              </w:rPr>
              <w:t>BLOK I</w:t>
            </w:r>
          </w:p>
          <w:p w14:paraId="62A8E257" w14:textId="77777777" w:rsidR="005908E8" w:rsidRPr="00DB5E02" w:rsidRDefault="005908E8" w:rsidP="00CE72D4">
            <w:pPr>
              <w:pStyle w:val="Akapitzlist"/>
              <w:numPr>
                <w:ilvl w:val="0"/>
                <w:numId w:val="70"/>
              </w:numPr>
              <w:ind w:left="458"/>
            </w:pPr>
            <w:r w:rsidRPr="00DB5E02">
              <w:t>Nawiązanie stosunku pracy:</w:t>
            </w:r>
            <w:r>
              <w:t xml:space="preserve"> </w:t>
            </w:r>
            <w:r w:rsidRPr="00DB5E02">
              <w:t>istota stosunku pracy,</w:t>
            </w:r>
            <w:r>
              <w:t xml:space="preserve"> </w:t>
            </w:r>
            <w:r w:rsidRPr="00DB5E02">
              <w:t>zawarcie umowy o pracę.</w:t>
            </w:r>
          </w:p>
          <w:p w14:paraId="04001580" w14:textId="77777777" w:rsidR="005908E8" w:rsidRDefault="005908E8" w:rsidP="00CE72D4">
            <w:pPr>
              <w:pStyle w:val="Akapitzlist"/>
              <w:numPr>
                <w:ilvl w:val="0"/>
                <w:numId w:val="70"/>
              </w:numPr>
              <w:ind w:left="458"/>
            </w:pPr>
            <w:r w:rsidRPr="00DB5E02">
              <w:t>Obowiązki pracodawcy wobec nowo zatrudnionych:</w:t>
            </w:r>
            <w:r>
              <w:t xml:space="preserve"> </w:t>
            </w:r>
          </w:p>
          <w:p w14:paraId="12458693" w14:textId="77777777" w:rsidR="005908E8" w:rsidRDefault="005908E8" w:rsidP="00CE72D4">
            <w:pPr>
              <w:pStyle w:val="Akapitzlist"/>
              <w:numPr>
                <w:ilvl w:val="0"/>
                <w:numId w:val="69"/>
              </w:numPr>
              <w:ind w:left="599" w:hanging="218"/>
            </w:pPr>
            <w:r w:rsidRPr="00DB5E02">
              <w:t>profilaktyczne badania wstępne,</w:t>
            </w:r>
            <w:r>
              <w:t xml:space="preserve"> </w:t>
            </w:r>
          </w:p>
          <w:p w14:paraId="10487C4A" w14:textId="77777777" w:rsidR="005908E8" w:rsidRDefault="005908E8" w:rsidP="00CE72D4">
            <w:pPr>
              <w:pStyle w:val="Akapitzlist"/>
              <w:numPr>
                <w:ilvl w:val="0"/>
                <w:numId w:val="69"/>
              </w:numPr>
              <w:ind w:left="599" w:hanging="218"/>
            </w:pPr>
            <w:r w:rsidRPr="00DB5E02">
              <w:t>zapoznanie z aktami prawa wewnętrznego,</w:t>
            </w:r>
            <w:r>
              <w:t xml:space="preserve"> </w:t>
            </w:r>
          </w:p>
          <w:p w14:paraId="47D4CFEA" w14:textId="77777777" w:rsidR="005908E8" w:rsidRDefault="005908E8" w:rsidP="00CE72D4">
            <w:pPr>
              <w:pStyle w:val="Akapitzlist"/>
              <w:numPr>
                <w:ilvl w:val="0"/>
                <w:numId w:val="69"/>
              </w:numPr>
              <w:ind w:left="599" w:hanging="218"/>
            </w:pPr>
            <w:r w:rsidRPr="00DB5E02">
              <w:t>prowadzenie akt osobowych,</w:t>
            </w:r>
          </w:p>
          <w:p w14:paraId="4A392437" w14:textId="77777777" w:rsidR="005908E8" w:rsidRDefault="005908E8" w:rsidP="00CE72D4">
            <w:pPr>
              <w:pStyle w:val="Akapitzlist"/>
              <w:numPr>
                <w:ilvl w:val="0"/>
                <w:numId w:val="69"/>
              </w:numPr>
              <w:ind w:left="599" w:hanging="218"/>
            </w:pPr>
            <w:r w:rsidRPr="00DB5E02">
              <w:t>bezpieczeństwo i higiena pracy,</w:t>
            </w:r>
          </w:p>
          <w:p w14:paraId="0D2F3484" w14:textId="77777777" w:rsidR="005908E8" w:rsidRDefault="005908E8" w:rsidP="00CE72D4">
            <w:pPr>
              <w:pStyle w:val="Akapitzlist"/>
              <w:numPr>
                <w:ilvl w:val="0"/>
                <w:numId w:val="69"/>
              </w:numPr>
              <w:ind w:left="599" w:hanging="218"/>
            </w:pPr>
            <w:r w:rsidRPr="00DB5E02">
              <w:t>ustalenie stażu pracy nowo zatrudnionego pracownika,</w:t>
            </w:r>
          </w:p>
          <w:p w14:paraId="66FE59F5" w14:textId="77777777" w:rsidR="005908E8" w:rsidRDefault="005908E8" w:rsidP="00CE72D4">
            <w:pPr>
              <w:pStyle w:val="Akapitzlist"/>
              <w:numPr>
                <w:ilvl w:val="0"/>
                <w:numId w:val="69"/>
              </w:numPr>
              <w:ind w:left="599" w:hanging="218"/>
            </w:pPr>
            <w:r w:rsidRPr="00DB5E02">
              <w:t>obowiązki w zakresie ubezpieczeń społecznych, ubezpieczenia zdrowotnego oraz podatku dochodowego,</w:t>
            </w:r>
          </w:p>
          <w:p w14:paraId="46CDFA13" w14:textId="77777777" w:rsidR="005908E8" w:rsidRDefault="005908E8" w:rsidP="00CE72D4">
            <w:pPr>
              <w:pStyle w:val="Akapitzlist"/>
              <w:numPr>
                <w:ilvl w:val="0"/>
                <w:numId w:val="69"/>
              </w:numPr>
              <w:ind w:left="599" w:hanging="218"/>
            </w:pPr>
            <w:r w:rsidRPr="00DB5E02">
              <w:t>obowiązki informacyjne zakładu pracy,</w:t>
            </w:r>
          </w:p>
          <w:p w14:paraId="66FF7E38" w14:textId="77777777" w:rsidR="005908E8" w:rsidRDefault="005908E8" w:rsidP="00CE72D4">
            <w:pPr>
              <w:pStyle w:val="Akapitzlist"/>
              <w:numPr>
                <w:ilvl w:val="0"/>
                <w:numId w:val="69"/>
              </w:numPr>
              <w:ind w:left="599" w:hanging="218"/>
            </w:pPr>
            <w:r w:rsidRPr="00DB5E02">
              <w:t>sankcje za naruszenie prawa pracy,</w:t>
            </w:r>
          </w:p>
          <w:p w14:paraId="729A29F2" w14:textId="77777777" w:rsidR="005908E8" w:rsidRDefault="005908E8" w:rsidP="00CE72D4">
            <w:pPr>
              <w:pStyle w:val="Akapitzlist"/>
              <w:numPr>
                <w:ilvl w:val="0"/>
                <w:numId w:val="69"/>
              </w:numPr>
              <w:ind w:left="599" w:hanging="218"/>
            </w:pPr>
            <w:r w:rsidRPr="00DB5E02">
              <w:t>zatrudnianie młodocianych,</w:t>
            </w:r>
          </w:p>
          <w:p w14:paraId="1F480F91" w14:textId="77777777" w:rsidR="005908E8" w:rsidRPr="00DB5E02" w:rsidRDefault="005908E8" w:rsidP="00CE72D4">
            <w:pPr>
              <w:pStyle w:val="Akapitzlist"/>
              <w:numPr>
                <w:ilvl w:val="0"/>
                <w:numId w:val="69"/>
              </w:numPr>
              <w:ind w:left="599" w:hanging="218"/>
            </w:pPr>
            <w:r w:rsidRPr="00DB5E02">
              <w:t>praktyka absolwencka.</w:t>
            </w:r>
          </w:p>
          <w:p w14:paraId="2A8A01D2" w14:textId="77777777" w:rsidR="005908E8" w:rsidRPr="00DB5E02" w:rsidRDefault="005908E8" w:rsidP="005908E8">
            <w:r w:rsidRPr="00DB5E02">
              <w:rPr>
                <w:b/>
                <w:bCs/>
              </w:rPr>
              <w:t>BLOK II i III</w:t>
            </w:r>
          </w:p>
          <w:p w14:paraId="0B74AE75" w14:textId="77777777" w:rsidR="005908E8" w:rsidRDefault="005908E8" w:rsidP="00CE72D4">
            <w:pPr>
              <w:pStyle w:val="Akapitzlist"/>
              <w:numPr>
                <w:ilvl w:val="0"/>
                <w:numId w:val="71"/>
              </w:numPr>
              <w:ind w:left="458"/>
            </w:pPr>
            <w:r w:rsidRPr="00DB5E02">
              <w:t>Wynagrodzenie ze stosunku pracy:</w:t>
            </w:r>
          </w:p>
          <w:p w14:paraId="165577D4" w14:textId="77777777" w:rsidR="005908E8" w:rsidRDefault="005908E8" w:rsidP="00CE72D4">
            <w:pPr>
              <w:pStyle w:val="Akapitzlist"/>
              <w:numPr>
                <w:ilvl w:val="0"/>
                <w:numId w:val="72"/>
              </w:numPr>
              <w:ind w:hanging="262"/>
            </w:pPr>
            <w:r w:rsidRPr="00DB5E02">
              <w:t>wynagrodzenie za pracę i zasady jego ustalania,</w:t>
            </w:r>
          </w:p>
          <w:p w14:paraId="67E2B1C4" w14:textId="77777777" w:rsidR="005908E8" w:rsidRDefault="005908E8" w:rsidP="00CE72D4">
            <w:pPr>
              <w:pStyle w:val="Akapitzlist"/>
              <w:numPr>
                <w:ilvl w:val="0"/>
                <w:numId w:val="72"/>
              </w:numPr>
              <w:ind w:hanging="262"/>
            </w:pPr>
            <w:r w:rsidRPr="00DB5E02">
              <w:t>istota wynagrodzenia i jego elementy składowe,</w:t>
            </w:r>
          </w:p>
          <w:p w14:paraId="7ECA9D6B" w14:textId="77777777" w:rsidR="005908E8" w:rsidRDefault="005908E8" w:rsidP="00CE72D4">
            <w:pPr>
              <w:pStyle w:val="Akapitzlist"/>
              <w:numPr>
                <w:ilvl w:val="0"/>
                <w:numId w:val="72"/>
              </w:numPr>
              <w:ind w:hanging="262"/>
            </w:pPr>
            <w:r w:rsidRPr="00DB5E02">
              <w:t>termin wypłaty wynagrodzenia,</w:t>
            </w:r>
          </w:p>
          <w:p w14:paraId="3E05FD52" w14:textId="77777777" w:rsidR="005908E8" w:rsidRDefault="005908E8" w:rsidP="00CE72D4">
            <w:pPr>
              <w:pStyle w:val="Akapitzlist"/>
              <w:numPr>
                <w:ilvl w:val="0"/>
                <w:numId w:val="72"/>
              </w:numPr>
              <w:ind w:hanging="262"/>
            </w:pPr>
            <w:r w:rsidRPr="00DB5E02">
              <w:t>ochrona wynagrodzenia za pracę,</w:t>
            </w:r>
          </w:p>
          <w:p w14:paraId="06D3F88D" w14:textId="77777777" w:rsidR="005908E8" w:rsidRPr="00DB5E02" w:rsidRDefault="005908E8" w:rsidP="00CE72D4">
            <w:pPr>
              <w:pStyle w:val="Akapitzlist"/>
              <w:numPr>
                <w:ilvl w:val="0"/>
                <w:numId w:val="72"/>
              </w:numPr>
              <w:ind w:hanging="262"/>
            </w:pPr>
            <w:r w:rsidRPr="00DB5E02">
              <w:t>wynagrodzenie minimalne.</w:t>
            </w:r>
          </w:p>
          <w:p w14:paraId="0CF2F0D3" w14:textId="77777777" w:rsidR="005908E8" w:rsidRDefault="005908E8" w:rsidP="00CE72D4">
            <w:pPr>
              <w:pStyle w:val="Akapitzlist"/>
              <w:numPr>
                <w:ilvl w:val="0"/>
                <w:numId w:val="71"/>
              </w:numPr>
              <w:ind w:left="458"/>
            </w:pPr>
            <w:r w:rsidRPr="00DB5E02">
              <w:t>Rozliczanie i dokumentowanie wynagrodzeń:</w:t>
            </w:r>
          </w:p>
          <w:p w14:paraId="5F0D7996" w14:textId="77777777" w:rsidR="005908E8" w:rsidRDefault="005908E8" w:rsidP="00CE72D4">
            <w:pPr>
              <w:pStyle w:val="Akapitzlist"/>
              <w:numPr>
                <w:ilvl w:val="0"/>
                <w:numId w:val="73"/>
              </w:numPr>
              <w:ind w:hanging="262"/>
            </w:pPr>
            <w:r w:rsidRPr="00DB5E02">
              <w:t>procedura naliczania wynagrodzenia,</w:t>
            </w:r>
          </w:p>
          <w:p w14:paraId="22FE4C68" w14:textId="77777777" w:rsidR="005908E8" w:rsidRDefault="005908E8" w:rsidP="00CE72D4">
            <w:pPr>
              <w:pStyle w:val="Akapitzlist"/>
              <w:numPr>
                <w:ilvl w:val="0"/>
                <w:numId w:val="73"/>
              </w:numPr>
              <w:ind w:hanging="262"/>
            </w:pPr>
            <w:r w:rsidRPr="00DB5E02">
              <w:t>ustalenie przychodu pracownika,</w:t>
            </w:r>
          </w:p>
          <w:p w14:paraId="10C5EE40" w14:textId="77777777" w:rsidR="005908E8" w:rsidRDefault="005908E8" w:rsidP="00CE72D4">
            <w:pPr>
              <w:pStyle w:val="Akapitzlist"/>
              <w:numPr>
                <w:ilvl w:val="0"/>
                <w:numId w:val="73"/>
              </w:numPr>
              <w:ind w:hanging="262"/>
            </w:pPr>
            <w:r w:rsidRPr="00DB5E02">
              <w:t>składki na ubezpieczenia społeczne finansowane przez pracownika,</w:t>
            </w:r>
          </w:p>
          <w:p w14:paraId="1451D722" w14:textId="77777777" w:rsidR="005908E8" w:rsidRDefault="005908E8" w:rsidP="00CE72D4">
            <w:pPr>
              <w:pStyle w:val="Akapitzlist"/>
              <w:numPr>
                <w:ilvl w:val="0"/>
                <w:numId w:val="73"/>
              </w:numPr>
              <w:ind w:hanging="262"/>
            </w:pPr>
            <w:r w:rsidRPr="00DB5E02">
              <w:t>składka na ubezpieczenie zdrowotne,</w:t>
            </w:r>
          </w:p>
          <w:p w14:paraId="22B6EA93" w14:textId="77777777" w:rsidR="005908E8" w:rsidRDefault="005908E8" w:rsidP="00CE72D4">
            <w:pPr>
              <w:pStyle w:val="Akapitzlist"/>
              <w:numPr>
                <w:ilvl w:val="0"/>
                <w:numId w:val="73"/>
              </w:numPr>
              <w:ind w:hanging="262"/>
            </w:pPr>
            <w:r w:rsidRPr="00DB5E02">
              <w:t>zaliczka na podatek dochodowy od osób fizycznych – rozliczenie z urzędem skarbowym,</w:t>
            </w:r>
          </w:p>
          <w:p w14:paraId="5E51DE38" w14:textId="77777777" w:rsidR="005908E8" w:rsidRDefault="005908E8" w:rsidP="00CE72D4">
            <w:pPr>
              <w:pStyle w:val="Akapitzlist"/>
              <w:numPr>
                <w:ilvl w:val="0"/>
                <w:numId w:val="73"/>
              </w:numPr>
              <w:ind w:hanging="262"/>
            </w:pPr>
            <w:r w:rsidRPr="00DB5E02">
              <w:t>pozostałe potrącenia obowiązkowe z wynagrodzeń,</w:t>
            </w:r>
          </w:p>
          <w:p w14:paraId="05C6FBDD" w14:textId="77777777" w:rsidR="005908E8" w:rsidRDefault="005908E8" w:rsidP="00CE72D4">
            <w:pPr>
              <w:pStyle w:val="Akapitzlist"/>
              <w:numPr>
                <w:ilvl w:val="0"/>
                <w:numId w:val="73"/>
              </w:numPr>
              <w:ind w:hanging="262"/>
            </w:pPr>
            <w:r w:rsidRPr="00DB5E02">
              <w:t>wynagrodzenie w walucie obcej,</w:t>
            </w:r>
          </w:p>
          <w:p w14:paraId="3DB907E1" w14:textId="77777777" w:rsidR="005908E8" w:rsidRDefault="005908E8" w:rsidP="00CE72D4">
            <w:pPr>
              <w:pStyle w:val="Akapitzlist"/>
              <w:numPr>
                <w:ilvl w:val="0"/>
                <w:numId w:val="73"/>
              </w:numPr>
              <w:ind w:hanging="262"/>
            </w:pPr>
            <w:r w:rsidRPr="00DB5E02">
              <w:t>składki finansowane przez pracodawcę,</w:t>
            </w:r>
          </w:p>
          <w:p w14:paraId="7E701E39" w14:textId="77777777" w:rsidR="005908E8" w:rsidRDefault="005908E8" w:rsidP="00CE72D4">
            <w:pPr>
              <w:pStyle w:val="Akapitzlist"/>
              <w:numPr>
                <w:ilvl w:val="0"/>
                <w:numId w:val="73"/>
              </w:numPr>
              <w:ind w:hanging="262"/>
            </w:pPr>
            <w:r w:rsidRPr="00DB5E02">
              <w:t>składki na ubezpieczenia społeczne (emerytalne, rentowe i wypadkowe),</w:t>
            </w:r>
          </w:p>
          <w:p w14:paraId="2E446898" w14:textId="77777777" w:rsidR="005908E8" w:rsidRDefault="005908E8" w:rsidP="00CE72D4">
            <w:pPr>
              <w:pStyle w:val="Akapitzlist"/>
              <w:numPr>
                <w:ilvl w:val="0"/>
                <w:numId w:val="73"/>
              </w:numPr>
              <w:ind w:hanging="262"/>
            </w:pPr>
            <w:r w:rsidRPr="00DB5E02">
              <w:t>składki na fundusze pozaubezpieczeniowe (FP, FGŚP, FEP),</w:t>
            </w:r>
          </w:p>
          <w:p w14:paraId="116D5AAD" w14:textId="77777777" w:rsidR="005908E8" w:rsidRDefault="005908E8" w:rsidP="00CE72D4">
            <w:pPr>
              <w:pStyle w:val="Akapitzlist"/>
              <w:numPr>
                <w:ilvl w:val="0"/>
                <w:numId w:val="73"/>
              </w:numPr>
              <w:ind w:hanging="262"/>
            </w:pPr>
            <w:r w:rsidRPr="00DB5E02">
              <w:t>dokumentacja związana z wynagrodzeniem pracownika,</w:t>
            </w:r>
          </w:p>
          <w:p w14:paraId="2B3C4EF4" w14:textId="77777777" w:rsidR="005908E8" w:rsidRDefault="005908E8" w:rsidP="00CE72D4">
            <w:pPr>
              <w:pStyle w:val="Akapitzlist"/>
              <w:numPr>
                <w:ilvl w:val="0"/>
                <w:numId w:val="73"/>
              </w:numPr>
              <w:ind w:hanging="262"/>
            </w:pPr>
            <w:r w:rsidRPr="00DB5E02">
              <w:t>dokumentacja i opłacanie składek ZUS,</w:t>
            </w:r>
          </w:p>
          <w:p w14:paraId="43ADB1A5" w14:textId="77777777" w:rsidR="005908E8" w:rsidRDefault="005908E8" w:rsidP="00CE72D4">
            <w:pPr>
              <w:pStyle w:val="Akapitzlist"/>
              <w:numPr>
                <w:ilvl w:val="0"/>
                <w:numId w:val="73"/>
              </w:numPr>
              <w:ind w:hanging="262"/>
            </w:pPr>
            <w:r w:rsidRPr="00DB5E02">
              <w:t>dokumentacja wynagrodzeń,</w:t>
            </w:r>
          </w:p>
          <w:p w14:paraId="7984D9F5" w14:textId="77777777" w:rsidR="005908E8" w:rsidRDefault="005908E8" w:rsidP="00CE72D4">
            <w:pPr>
              <w:pStyle w:val="Akapitzlist"/>
              <w:numPr>
                <w:ilvl w:val="0"/>
                <w:numId w:val="73"/>
              </w:numPr>
              <w:ind w:hanging="262"/>
            </w:pPr>
            <w:r w:rsidRPr="00DB5E02">
              <w:t>przykład miesięcznego rozliczenia wynagrodzeń,</w:t>
            </w:r>
          </w:p>
          <w:p w14:paraId="78AA9618" w14:textId="77777777" w:rsidR="005908E8" w:rsidRDefault="005908E8" w:rsidP="00CE72D4">
            <w:pPr>
              <w:pStyle w:val="Akapitzlist"/>
              <w:numPr>
                <w:ilvl w:val="0"/>
                <w:numId w:val="73"/>
              </w:numPr>
              <w:ind w:hanging="262"/>
            </w:pPr>
            <w:r w:rsidRPr="00DB5E02">
              <w:t>wynagrodzenie pracownika delegowanego za granicę,</w:t>
            </w:r>
          </w:p>
          <w:p w14:paraId="434D0DEE" w14:textId="77777777" w:rsidR="005908E8" w:rsidRDefault="005908E8" w:rsidP="00CE72D4">
            <w:pPr>
              <w:pStyle w:val="Akapitzlist"/>
              <w:numPr>
                <w:ilvl w:val="0"/>
                <w:numId w:val="73"/>
              </w:numPr>
              <w:ind w:hanging="262"/>
            </w:pPr>
            <w:r w:rsidRPr="00DB5E02">
              <w:t>zasady delegowania pracowników za granicę,</w:t>
            </w:r>
          </w:p>
          <w:p w14:paraId="7E1C3CFF" w14:textId="77777777" w:rsidR="005908E8" w:rsidRDefault="005908E8" w:rsidP="00CE72D4">
            <w:pPr>
              <w:pStyle w:val="Akapitzlist"/>
              <w:numPr>
                <w:ilvl w:val="0"/>
                <w:numId w:val="73"/>
              </w:numPr>
              <w:ind w:hanging="262"/>
            </w:pPr>
            <w:r w:rsidRPr="00DB5E02">
              <w:t>zasady opodatkowania wynagrodzenia za pracę w przypadku oddelegowania za granicę,</w:t>
            </w:r>
          </w:p>
          <w:p w14:paraId="1C5D052A" w14:textId="77777777" w:rsidR="005908E8" w:rsidRPr="00DB5E02" w:rsidRDefault="005908E8" w:rsidP="00CE72D4">
            <w:pPr>
              <w:pStyle w:val="Akapitzlist"/>
              <w:numPr>
                <w:ilvl w:val="0"/>
                <w:numId w:val="73"/>
              </w:numPr>
              <w:ind w:hanging="262"/>
            </w:pPr>
            <w:r w:rsidRPr="00DB5E02">
              <w:t>zasady podlegania ubezpieczeniom społecznym od przychodów z pracy uzyskanych za granicą.</w:t>
            </w:r>
          </w:p>
          <w:p w14:paraId="379BDFEB" w14:textId="77777777" w:rsidR="005908E8" w:rsidRPr="00DB5E02" w:rsidRDefault="005908E8" w:rsidP="005908E8">
            <w:r w:rsidRPr="00DB5E02">
              <w:rPr>
                <w:b/>
                <w:bCs/>
              </w:rPr>
              <w:t>BLOK IV</w:t>
            </w:r>
          </w:p>
          <w:p w14:paraId="71EA1508" w14:textId="77777777" w:rsidR="005908E8" w:rsidRDefault="005908E8" w:rsidP="00CE72D4">
            <w:pPr>
              <w:pStyle w:val="Akapitzlist"/>
              <w:numPr>
                <w:ilvl w:val="0"/>
                <w:numId w:val="71"/>
              </w:numPr>
              <w:ind w:left="458"/>
            </w:pPr>
            <w:r w:rsidRPr="00DB5E02">
              <w:t>Czas pracy i jego ewidencja:</w:t>
            </w:r>
          </w:p>
          <w:p w14:paraId="3C35CBDE" w14:textId="77777777" w:rsidR="005908E8" w:rsidRDefault="005908E8" w:rsidP="00CE72D4">
            <w:pPr>
              <w:pStyle w:val="Akapitzlist"/>
              <w:numPr>
                <w:ilvl w:val="0"/>
                <w:numId w:val="74"/>
              </w:numPr>
              <w:ind w:hanging="262"/>
            </w:pPr>
            <w:r w:rsidRPr="00DB5E02">
              <w:t>normy i wymiar czasu pracy,</w:t>
            </w:r>
          </w:p>
          <w:p w14:paraId="76DAD624" w14:textId="77777777" w:rsidR="005908E8" w:rsidRDefault="005908E8" w:rsidP="00CE72D4">
            <w:pPr>
              <w:pStyle w:val="Akapitzlist"/>
              <w:numPr>
                <w:ilvl w:val="0"/>
                <w:numId w:val="74"/>
              </w:numPr>
              <w:ind w:hanging="262"/>
            </w:pPr>
            <w:r w:rsidRPr="00DB5E02">
              <w:t>systemy czasu pracy,</w:t>
            </w:r>
          </w:p>
          <w:p w14:paraId="445622C2" w14:textId="77777777" w:rsidR="005908E8" w:rsidRDefault="005908E8" w:rsidP="00CE72D4">
            <w:pPr>
              <w:pStyle w:val="Akapitzlist"/>
              <w:numPr>
                <w:ilvl w:val="0"/>
                <w:numId w:val="74"/>
              </w:numPr>
              <w:ind w:hanging="262"/>
            </w:pPr>
            <w:r w:rsidRPr="00DB5E02">
              <w:t>ewidencja czasu pracy,</w:t>
            </w:r>
          </w:p>
          <w:p w14:paraId="378033BC" w14:textId="77777777" w:rsidR="005908E8" w:rsidRDefault="005908E8" w:rsidP="00CE72D4">
            <w:pPr>
              <w:pStyle w:val="Akapitzlist"/>
              <w:numPr>
                <w:ilvl w:val="0"/>
                <w:numId w:val="74"/>
              </w:numPr>
              <w:ind w:hanging="262"/>
            </w:pPr>
            <w:r w:rsidRPr="00DB5E02">
              <w:t>praca w dni świąteczne i w porze nocnej,</w:t>
            </w:r>
          </w:p>
          <w:p w14:paraId="4C4D832C" w14:textId="77777777" w:rsidR="005908E8" w:rsidRDefault="005908E8" w:rsidP="00CE72D4">
            <w:pPr>
              <w:pStyle w:val="Akapitzlist"/>
              <w:numPr>
                <w:ilvl w:val="0"/>
                <w:numId w:val="74"/>
              </w:numPr>
              <w:ind w:hanging="262"/>
            </w:pPr>
            <w:r w:rsidRPr="00DB5E02">
              <w:t>czas pracy kadry kierowniczej,</w:t>
            </w:r>
          </w:p>
          <w:p w14:paraId="54ADFA96" w14:textId="77777777" w:rsidR="005908E8" w:rsidRDefault="005908E8" w:rsidP="00CE72D4">
            <w:pPr>
              <w:pStyle w:val="Akapitzlist"/>
              <w:numPr>
                <w:ilvl w:val="0"/>
                <w:numId w:val="74"/>
              </w:numPr>
              <w:ind w:hanging="262"/>
            </w:pPr>
            <w:r w:rsidRPr="00DB5E02">
              <w:t>odpoczynek i przerwy w pracy,</w:t>
            </w:r>
          </w:p>
          <w:p w14:paraId="317330E6" w14:textId="77777777" w:rsidR="005908E8" w:rsidRDefault="005908E8" w:rsidP="00CE72D4">
            <w:pPr>
              <w:pStyle w:val="Akapitzlist"/>
              <w:numPr>
                <w:ilvl w:val="0"/>
                <w:numId w:val="74"/>
              </w:numPr>
              <w:ind w:hanging="262"/>
            </w:pPr>
            <w:r w:rsidRPr="00DB5E02">
              <w:t>praca w godzinach nadliczbowych,</w:t>
            </w:r>
          </w:p>
          <w:p w14:paraId="2B27AA51" w14:textId="77777777" w:rsidR="005908E8" w:rsidRDefault="005908E8" w:rsidP="00CE72D4">
            <w:pPr>
              <w:pStyle w:val="Akapitzlist"/>
              <w:numPr>
                <w:ilvl w:val="0"/>
                <w:numId w:val="74"/>
              </w:numPr>
              <w:ind w:hanging="262"/>
            </w:pPr>
            <w:r w:rsidRPr="00DB5E02">
              <w:t>istota pracy w godzinach nadliczbowych,</w:t>
            </w:r>
          </w:p>
          <w:p w14:paraId="2BBDB932" w14:textId="77777777" w:rsidR="005908E8" w:rsidRDefault="005908E8" w:rsidP="00CE72D4">
            <w:pPr>
              <w:pStyle w:val="Akapitzlist"/>
              <w:numPr>
                <w:ilvl w:val="0"/>
                <w:numId w:val="74"/>
              </w:numPr>
              <w:ind w:hanging="262"/>
            </w:pPr>
            <w:r w:rsidRPr="00DB5E02">
              <w:t>ustalenie przekroczenia norm czasu pracy,</w:t>
            </w:r>
          </w:p>
          <w:p w14:paraId="28768FDA" w14:textId="77777777" w:rsidR="005908E8" w:rsidRPr="00DB5E02" w:rsidRDefault="005908E8" w:rsidP="00CE72D4">
            <w:pPr>
              <w:pStyle w:val="Akapitzlist"/>
              <w:numPr>
                <w:ilvl w:val="0"/>
                <w:numId w:val="74"/>
              </w:numPr>
              <w:ind w:hanging="262"/>
            </w:pPr>
            <w:r w:rsidRPr="00DB5E02">
              <w:t>rekompensata za pracę w godzinach nadliczbowych.</w:t>
            </w:r>
          </w:p>
          <w:p w14:paraId="67796C1E" w14:textId="77777777" w:rsidR="005908E8" w:rsidRDefault="005908E8" w:rsidP="00CE72D4">
            <w:pPr>
              <w:pStyle w:val="Akapitzlist"/>
              <w:numPr>
                <w:ilvl w:val="0"/>
                <w:numId w:val="71"/>
              </w:numPr>
              <w:ind w:left="458"/>
            </w:pPr>
            <w:r w:rsidRPr="00DB5E02">
              <w:t>Wynagrodzenie za czas niewykonywania pracy:</w:t>
            </w:r>
          </w:p>
          <w:p w14:paraId="3835B781" w14:textId="77777777" w:rsidR="005908E8" w:rsidRDefault="005908E8" w:rsidP="00CE72D4">
            <w:pPr>
              <w:pStyle w:val="Akapitzlist"/>
              <w:numPr>
                <w:ilvl w:val="0"/>
                <w:numId w:val="75"/>
              </w:numPr>
              <w:ind w:hanging="262"/>
            </w:pPr>
            <w:r w:rsidRPr="00DB5E02">
              <w:t>urlop wypoczynkowy,</w:t>
            </w:r>
          </w:p>
          <w:p w14:paraId="7FCDAC52" w14:textId="77777777" w:rsidR="005908E8" w:rsidRDefault="005908E8" w:rsidP="00CE72D4">
            <w:pPr>
              <w:pStyle w:val="Akapitzlist"/>
              <w:numPr>
                <w:ilvl w:val="0"/>
                <w:numId w:val="75"/>
              </w:numPr>
              <w:ind w:hanging="262"/>
            </w:pPr>
            <w:r w:rsidRPr="00DB5E02">
              <w:t>nabycie prawa, wymiar i zasady udzielania urlopu,</w:t>
            </w:r>
          </w:p>
          <w:p w14:paraId="1058CB8A" w14:textId="77777777" w:rsidR="005908E8" w:rsidRDefault="005908E8" w:rsidP="00CE72D4">
            <w:pPr>
              <w:pStyle w:val="Akapitzlist"/>
              <w:numPr>
                <w:ilvl w:val="0"/>
                <w:numId w:val="75"/>
              </w:numPr>
              <w:ind w:hanging="262"/>
            </w:pPr>
            <w:r w:rsidRPr="00DB5E02">
              <w:t>wynagrodzenie za czas urlopu,</w:t>
            </w:r>
          </w:p>
          <w:p w14:paraId="39852973" w14:textId="77777777" w:rsidR="005908E8" w:rsidRDefault="005908E8" w:rsidP="00CE72D4">
            <w:pPr>
              <w:pStyle w:val="Akapitzlist"/>
              <w:numPr>
                <w:ilvl w:val="0"/>
                <w:numId w:val="75"/>
              </w:numPr>
              <w:ind w:hanging="262"/>
            </w:pPr>
            <w:r w:rsidRPr="00DB5E02">
              <w:t>ekwiwalent za niewykorzystany urlop,</w:t>
            </w:r>
          </w:p>
          <w:p w14:paraId="44940315" w14:textId="77777777" w:rsidR="005908E8" w:rsidRDefault="005908E8" w:rsidP="00CE72D4">
            <w:pPr>
              <w:pStyle w:val="Akapitzlist"/>
              <w:numPr>
                <w:ilvl w:val="0"/>
                <w:numId w:val="75"/>
              </w:numPr>
              <w:ind w:hanging="262"/>
            </w:pPr>
            <w:r w:rsidRPr="00DB5E02">
              <w:t>urlopy okolicznościowe,</w:t>
            </w:r>
          </w:p>
          <w:p w14:paraId="7D472274" w14:textId="77777777" w:rsidR="005908E8" w:rsidRDefault="005908E8" w:rsidP="00CE72D4">
            <w:pPr>
              <w:pStyle w:val="Akapitzlist"/>
              <w:numPr>
                <w:ilvl w:val="0"/>
                <w:numId w:val="75"/>
              </w:numPr>
              <w:ind w:hanging="262"/>
            </w:pPr>
            <w:r w:rsidRPr="00DB5E02">
              <w:t>urlop bezpłatny,</w:t>
            </w:r>
          </w:p>
          <w:p w14:paraId="2D01B693" w14:textId="77777777" w:rsidR="005908E8" w:rsidRPr="00DB5E02" w:rsidRDefault="005908E8" w:rsidP="00CE72D4">
            <w:pPr>
              <w:pStyle w:val="Akapitzlist"/>
              <w:numPr>
                <w:ilvl w:val="0"/>
                <w:numId w:val="75"/>
              </w:numPr>
              <w:ind w:hanging="262"/>
            </w:pPr>
            <w:r w:rsidRPr="00DB5E02">
              <w:t>urlop wychowawczy.</w:t>
            </w:r>
          </w:p>
          <w:p w14:paraId="35C5F7C0" w14:textId="77777777" w:rsidR="005908E8" w:rsidRPr="00DB5E02" w:rsidRDefault="005908E8" w:rsidP="005908E8">
            <w:r w:rsidRPr="00DB5E02">
              <w:rPr>
                <w:b/>
                <w:bCs/>
              </w:rPr>
              <w:t>BLOK V</w:t>
            </w:r>
          </w:p>
          <w:p w14:paraId="06BE4C22" w14:textId="77777777" w:rsidR="005908E8" w:rsidRDefault="005908E8" w:rsidP="00CE72D4">
            <w:pPr>
              <w:pStyle w:val="Akapitzlist"/>
              <w:numPr>
                <w:ilvl w:val="0"/>
                <w:numId w:val="71"/>
              </w:numPr>
              <w:ind w:left="458"/>
            </w:pPr>
            <w:r w:rsidRPr="00DB5E02">
              <w:t>Wynagrodzenie za czas niezdolności do pracy:</w:t>
            </w:r>
          </w:p>
          <w:p w14:paraId="4D7B5D7D" w14:textId="77777777" w:rsidR="005908E8" w:rsidRDefault="005908E8" w:rsidP="00CE72D4">
            <w:pPr>
              <w:pStyle w:val="Akapitzlist"/>
              <w:numPr>
                <w:ilvl w:val="0"/>
                <w:numId w:val="76"/>
              </w:numPr>
              <w:ind w:hanging="262"/>
            </w:pPr>
            <w:r w:rsidRPr="00DB5E02">
              <w:t>ustalanie prawa do wynagrodzenia chorobowego lub zasiłku chorobowego,</w:t>
            </w:r>
          </w:p>
          <w:p w14:paraId="10BE538A" w14:textId="77777777" w:rsidR="005908E8" w:rsidRDefault="005908E8" w:rsidP="00CE72D4">
            <w:pPr>
              <w:pStyle w:val="Akapitzlist"/>
              <w:numPr>
                <w:ilvl w:val="0"/>
                <w:numId w:val="76"/>
              </w:numPr>
              <w:ind w:hanging="262"/>
            </w:pPr>
            <w:r w:rsidRPr="00DB5E02">
              <w:t>zasady obliczania wynagrodzenia (i zasiłku) za czas niezdolności do pracy,</w:t>
            </w:r>
          </w:p>
          <w:p w14:paraId="7097816A" w14:textId="77777777" w:rsidR="005908E8" w:rsidRDefault="005908E8" w:rsidP="00CE72D4">
            <w:pPr>
              <w:pStyle w:val="Akapitzlist"/>
              <w:numPr>
                <w:ilvl w:val="0"/>
                <w:numId w:val="76"/>
              </w:numPr>
              <w:ind w:hanging="262"/>
            </w:pPr>
            <w:r w:rsidRPr="00DB5E02">
              <w:t>zasady obliczania wynagrodzenia za przepracowaną część miesiąca,</w:t>
            </w:r>
          </w:p>
          <w:p w14:paraId="7F4CA6C1" w14:textId="77777777" w:rsidR="005908E8" w:rsidRDefault="005908E8" w:rsidP="00CE72D4">
            <w:pPr>
              <w:pStyle w:val="Akapitzlist"/>
              <w:numPr>
                <w:ilvl w:val="0"/>
                <w:numId w:val="76"/>
              </w:numPr>
              <w:ind w:hanging="262"/>
            </w:pPr>
            <w:r w:rsidRPr="00DB5E02">
              <w:t>ujęcie składkowe i podatkowe świadczeń za czas choroby,</w:t>
            </w:r>
          </w:p>
          <w:p w14:paraId="3AA64601" w14:textId="77777777" w:rsidR="005908E8" w:rsidRPr="00DB5E02" w:rsidRDefault="005908E8" w:rsidP="00CE72D4">
            <w:pPr>
              <w:pStyle w:val="Akapitzlist"/>
              <w:numPr>
                <w:ilvl w:val="0"/>
                <w:numId w:val="76"/>
              </w:numPr>
              <w:ind w:hanging="262"/>
            </w:pPr>
            <w:r w:rsidRPr="00DB5E02">
              <w:t>przykłady obliczania wynagrodzenia za czas niewykonywania pracy.</w:t>
            </w:r>
          </w:p>
          <w:p w14:paraId="17D87300" w14:textId="77777777" w:rsidR="005908E8" w:rsidRDefault="005908E8" w:rsidP="00CE72D4">
            <w:pPr>
              <w:pStyle w:val="Akapitzlist"/>
              <w:numPr>
                <w:ilvl w:val="0"/>
                <w:numId w:val="71"/>
              </w:numPr>
              <w:ind w:left="458"/>
            </w:pPr>
            <w:r w:rsidRPr="00DB5E02">
              <w:t>Świadczenia społeczne i socjalne przysługujące pracownikom:</w:t>
            </w:r>
          </w:p>
          <w:p w14:paraId="65C08A49" w14:textId="77777777" w:rsidR="005908E8" w:rsidRDefault="005908E8" w:rsidP="00CE72D4">
            <w:pPr>
              <w:pStyle w:val="Akapitzlist"/>
              <w:numPr>
                <w:ilvl w:val="0"/>
                <w:numId w:val="76"/>
              </w:numPr>
              <w:ind w:hanging="262"/>
            </w:pPr>
            <w:r w:rsidRPr="00DB5E02">
              <w:t>świadczenia z ubezpieczenia społecznego w razie choroby i macierzyństwa,</w:t>
            </w:r>
          </w:p>
          <w:p w14:paraId="2685F0B5" w14:textId="77777777" w:rsidR="005908E8" w:rsidRDefault="005908E8" w:rsidP="00CE72D4">
            <w:pPr>
              <w:pStyle w:val="Akapitzlist"/>
              <w:numPr>
                <w:ilvl w:val="0"/>
                <w:numId w:val="76"/>
              </w:numPr>
              <w:ind w:hanging="262"/>
            </w:pPr>
            <w:r w:rsidRPr="00DB5E02">
              <w:t>świadczenia związane z chorobą ubezpieczonego,</w:t>
            </w:r>
          </w:p>
          <w:p w14:paraId="7B700F97" w14:textId="77777777" w:rsidR="005908E8" w:rsidRDefault="005908E8" w:rsidP="00CE72D4">
            <w:pPr>
              <w:pStyle w:val="Akapitzlist"/>
              <w:numPr>
                <w:ilvl w:val="0"/>
                <w:numId w:val="76"/>
              </w:numPr>
              <w:ind w:hanging="262"/>
            </w:pPr>
            <w:r w:rsidRPr="00DB5E02">
              <w:t>świadczenia społeczne związane z opieką nad dzieckiem lub innym członkiem rodziny,</w:t>
            </w:r>
          </w:p>
          <w:p w14:paraId="15130AC5" w14:textId="77777777" w:rsidR="005908E8" w:rsidRDefault="005908E8" w:rsidP="00CE72D4">
            <w:pPr>
              <w:pStyle w:val="Akapitzlist"/>
              <w:numPr>
                <w:ilvl w:val="0"/>
                <w:numId w:val="76"/>
              </w:numPr>
              <w:ind w:hanging="262"/>
            </w:pPr>
            <w:r w:rsidRPr="00DB5E02">
              <w:t>przykłady obliczania zasiłków z ubezpieczenia społecznego,</w:t>
            </w:r>
          </w:p>
          <w:p w14:paraId="1690E53C" w14:textId="77777777" w:rsidR="005908E8" w:rsidRPr="00DB5E02" w:rsidRDefault="005908E8" w:rsidP="00CE72D4">
            <w:pPr>
              <w:pStyle w:val="Akapitzlist"/>
              <w:numPr>
                <w:ilvl w:val="0"/>
                <w:numId w:val="76"/>
              </w:numPr>
              <w:ind w:hanging="262"/>
            </w:pPr>
            <w:r w:rsidRPr="00DB5E02">
              <w:t>świadczenia z ubezpieczenia wypadkowego.</w:t>
            </w:r>
          </w:p>
          <w:p w14:paraId="4FB6F514" w14:textId="77777777" w:rsidR="005908E8" w:rsidRPr="00DB5E02" w:rsidRDefault="005908E8" w:rsidP="005908E8">
            <w:r w:rsidRPr="00DB5E02">
              <w:rPr>
                <w:b/>
                <w:bCs/>
              </w:rPr>
              <w:t>BLOK VI</w:t>
            </w:r>
          </w:p>
          <w:p w14:paraId="38E4E8A4" w14:textId="77777777" w:rsidR="005908E8" w:rsidRPr="00DB5E02" w:rsidRDefault="005908E8" w:rsidP="00CE72D4">
            <w:pPr>
              <w:pStyle w:val="Akapitzlist"/>
              <w:numPr>
                <w:ilvl w:val="0"/>
                <w:numId w:val="71"/>
              </w:numPr>
              <w:ind w:left="458"/>
            </w:pPr>
            <w:r w:rsidRPr="00DB5E02">
              <w:t>Roczne rozliczenie z urzędem skarbowym w zakresie podatku dochodowego.</w:t>
            </w:r>
          </w:p>
          <w:p w14:paraId="40BDB664" w14:textId="77777777" w:rsidR="005908E8" w:rsidRDefault="005908E8" w:rsidP="00CE72D4">
            <w:pPr>
              <w:pStyle w:val="Akapitzlist"/>
              <w:numPr>
                <w:ilvl w:val="0"/>
                <w:numId w:val="71"/>
              </w:numPr>
              <w:ind w:left="458"/>
            </w:pPr>
            <w:r w:rsidRPr="00DB5E02">
              <w:t>Ochrona stosunku pracy. Rozwiązanie i wygaśnięcie umowy o pracę:</w:t>
            </w:r>
          </w:p>
          <w:p w14:paraId="490AF9DD" w14:textId="77777777" w:rsidR="005908E8" w:rsidRDefault="005908E8" w:rsidP="00CE72D4">
            <w:pPr>
              <w:pStyle w:val="Akapitzlist"/>
              <w:numPr>
                <w:ilvl w:val="0"/>
                <w:numId w:val="77"/>
              </w:numPr>
              <w:ind w:left="741" w:hanging="283"/>
            </w:pPr>
            <w:r w:rsidRPr="00DB5E02">
              <w:t>ustanie stosunku pracy,</w:t>
            </w:r>
          </w:p>
          <w:p w14:paraId="45205D77" w14:textId="77777777" w:rsidR="005908E8" w:rsidRDefault="005908E8" w:rsidP="00CE72D4">
            <w:pPr>
              <w:pStyle w:val="Akapitzlist"/>
              <w:numPr>
                <w:ilvl w:val="0"/>
                <w:numId w:val="77"/>
              </w:numPr>
              <w:ind w:left="741" w:hanging="283"/>
            </w:pPr>
            <w:r w:rsidRPr="00DB5E02">
              <w:t>ochrona stosunku pracy przed zwolnieniem,</w:t>
            </w:r>
          </w:p>
          <w:p w14:paraId="05AE7154" w14:textId="77777777" w:rsidR="005908E8" w:rsidRDefault="005908E8" w:rsidP="00CE72D4">
            <w:pPr>
              <w:pStyle w:val="Akapitzlist"/>
              <w:numPr>
                <w:ilvl w:val="0"/>
                <w:numId w:val="77"/>
              </w:numPr>
              <w:ind w:left="741" w:hanging="283"/>
            </w:pPr>
            <w:r w:rsidRPr="00DB5E02">
              <w:t>wypowiedzenie stosunku pracy,</w:t>
            </w:r>
          </w:p>
          <w:p w14:paraId="103E67DA" w14:textId="77777777" w:rsidR="005908E8" w:rsidRDefault="005908E8" w:rsidP="00CE72D4">
            <w:pPr>
              <w:pStyle w:val="Akapitzlist"/>
              <w:numPr>
                <w:ilvl w:val="0"/>
                <w:numId w:val="77"/>
              </w:numPr>
              <w:ind w:left="741" w:hanging="283"/>
            </w:pPr>
            <w:r w:rsidRPr="00DB5E02">
              <w:t>wygaśnięcie umowy o pracę,</w:t>
            </w:r>
          </w:p>
          <w:p w14:paraId="4522E2D9" w14:textId="77777777" w:rsidR="005908E8" w:rsidRDefault="005908E8" w:rsidP="00CE72D4">
            <w:pPr>
              <w:pStyle w:val="Akapitzlist"/>
              <w:numPr>
                <w:ilvl w:val="0"/>
                <w:numId w:val="77"/>
              </w:numPr>
              <w:ind w:left="741" w:hanging="283"/>
            </w:pPr>
            <w:r w:rsidRPr="00DB5E02">
              <w:t>obowiązki pracodawcy związane z rozwiązaniem umowy o pracę,</w:t>
            </w:r>
          </w:p>
          <w:p w14:paraId="666571B3" w14:textId="77777777" w:rsidR="005908E8" w:rsidRDefault="005908E8" w:rsidP="00CE72D4">
            <w:pPr>
              <w:pStyle w:val="Akapitzlist"/>
              <w:numPr>
                <w:ilvl w:val="0"/>
                <w:numId w:val="77"/>
              </w:numPr>
              <w:ind w:left="741" w:hanging="283"/>
            </w:pPr>
            <w:r w:rsidRPr="00DB5E02">
              <w:t>obowiązki wynikające z przepisów prawa pracy,</w:t>
            </w:r>
          </w:p>
          <w:p w14:paraId="5CC7DC2F" w14:textId="77777777" w:rsidR="005908E8" w:rsidRDefault="005908E8" w:rsidP="00CE72D4">
            <w:pPr>
              <w:pStyle w:val="Akapitzlist"/>
              <w:numPr>
                <w:ilvl w:val="0"/>
                <w:numId w:val="77"/>
              </w:numPr>
              <w:ind w:left="741" w:hanging="283"/>
            </w:pPr>
            <w:r w:rsidRPr="00DB5E02">
              <w:t>obowiązki związane z rozliczeniami publicznoprawnymi,</w:t>
            </w:r>
          </w:p>
          <w:p w14:paraId="7A56D016" w14:textId="77777777" w:rsidR="005908E8" w:rsidRDefault="005908E8" w:rsidP="00CE72D4">
            <w:pPr>
              <w:pStyle w:val="Akapitzlist"/>
              <w:numPr>
                <w:ilvl w:val="0"/>
                <w:numId w:val="77"/>
              </w:numPr>
              <w:ind w:left="741" w:hanging="283"/>
            </w:pPr>
            <w:r w:rsidRPr="00DB5E02">
              <w:t>pomoc pracodawcy w sprawach emerytalno-rentowych,</w:t>
            </w:r>
          </w:p>
          <w:p w14:paraId="6F79D41A" w14:textId="77777777" w:rsidR="005908E8" w:rsidRPr="00DB5E02" w:rsidRDefault="005908E8" w:rsidP="00CE72D4">
            <w:pPr>
              <w:pStyle w:val="Akapitzlist"/>
              <w:numPr>
                <w:ilvl w:val="0"/>
                <w:numId w:val="77"/>
              </w:numPr>
              <w:ind w:left="741" w:hanging="283"/>
            </w:pPr>
            <w:r w:rsidRPr="00DB5E02">
              <w:t>upadłość lub likwidacja zakładu pracy.</w:t>
            </w:r>
          </w:p>
          <w:p w14:paraId="2FCAC9E1" w14:textId="77777777" w:rsidR="005908E8" w:rsidRDefault="005908E8" w:rsidP="00CE72D4">
            <w:pPr>
              <w:pStyle w:val="Akapitzlist"/>
              <w:numPr>
                <w:ilvl w:val="0"/>
                <w:numId w:val="71"/>
              </w:numPr>
              <w:ind w:left="458"/>
            </w:pPr>
            <w:r w:rsidRPr="00DB5E02">
              <w:t>Podróże służbowe pracowników:</w:t>
            </w:r>
          </w:p>
          <w:p w14:paraId="16E30C71" w14:textId="52CF8293" w:rsidR="005908E8" w:rsidRDefault="005908E8" w:rsidP="00BD48F5">
            <w:pPr>
              <w:pStyle w:val="Akapitzlist"/>
              <w:numPr>
                <w:ilvl w:val="0"/>
                <w:numId w:val="78"/>
              </w:numPr>
              <w:ind w:left="741" w:hanging="283"/>
            </w:pPr>
            <w:r w:rsidRPr="00DB5E02">
              <w:t>krajowe podróże służbowe</w:t>
            </w:r>
            <w:r w:rsidR="007876CA">
              <w:t xml:space="preserve"> i </w:t>
            </w:r>
            <w:r w:rsidRPr="00DB5E02">
              <w:t>zagraniczne podróże służbowe,</w:t>
            </w:r>
          </w:p>
          <w:p w14:paraId="1F610FC3" w14:textId="77777777" w:rsidR="005908E8" w:rsidRDefault="005908E8" w:rsidP="00CE72D4">
            <w:pPr>
              <w:pStyle w:val="Akapitzlist"/>
              <w:numPr>
                <w:ilvl w:val="0"/>
                <w:numId w:val="78"/>
              </w:numPr>
              <w:ind w:left="741" w:hanging="283"/>
            </w:pPr>
            <w:r w:rsidRPr="00DB5E02">
              <w:t>ryczałty i ekwiwalenty za używanie prywatnego samochodu do celów służbowych,</w:t>
            </w:r>
          </w:p>
          <w:p w14:paraId="69A674F8" w14:textId="77777777" w:rsidR="005908E8" w:rsidRPr="00DB5E02" w:rsidRDefault="005908E8" w:rsidP="00CE72D4">
            <w:pPr>
              <w:pStyle w:val="Akapitzlist"/>
              <w:numPr>
                <w:ilvl w:val="0"/>
                <w:numId w:val="78"/>
              </w:numPr>
              <w:ind w:left="741" w:hanging="283"/>
            </w:pPr>
            <w:r w:rsidRPr="00DB5E02">
              <w:t>ujęcie składkowe i podatkowe podróży służbowych, ryczałtów i ekwiwalentów samochodowych.</w:t>
            </w:r>
          </w:p>
          <w:p w14:paraId="31E232B9" w14:textId="77777777" w:rsidR="005908E8" w:rsidRPr="00DB5E02" w:rsidRDefault="005908E8" w:rsidP="005908E8">
            <w:r w:rsidRPr="00DB5E02">
              <w:rPr>
                <w:b/>
                <w:bCs/>
              </w:rPr>
              <w:t>BLOK VII</w:t>
            </w:r>
          </w:p>
          <w:p w14:paraId="4DC0BADF" w14:textId="77777777" w:rsidR="005908E8" w:rsidRDefault="005908E8" w:rsidP="00CE72D4">
            <w:pPr>
              <w:pStyle w:val="Akapitzlist"/>
              <w:numPr>
                <w:ilvl w:val="0"/>
                <w:numId w:val="71"/>
              </w:numPr>
              <w:ind w:left="458"/>
            </w:pPr>
            <w:r w:rsidRPr="00DB5E02">
              <w:t>Rozliczenie i dokumentacja wynagrodzeń osób zatrudnionych na podstawie umów cywilnoprawnych:</w:t>
            </w:r>
          </w:p>
          <w:p w14:paraId="75CDEAC7" w14:textId="77777777" w:rsidR="005908E8" w:rsidRDefault="005908E8" w:rsidP="00CE72D4">
            <w:pPr>
              <w:pStyle w:val="Akapitzlist"/>
              <w:numPr>
                <w:ilvl w:val="1"/>
                <w:numId w:val="80"/>
              </w:numPr>
              <w:ind w:left="741" w:hanging="283"/>
            </w:pPr>
            <w:r w:rsidRPr="00DB5E02">
              <w:t>charakterystyka umów cywilnoprawnych,</w:t>
            </w:r>
          </w:p>
          <w:p w14:paraId="77B4D877" w14:textId="77777777" w:rsidR="005908E8" w:rsidRDefault="005908E8" w:rsidP="00CE72D4">
            <w:pPr>
              <w:pStyle w:val="Akapitzlist"/>
              <w:numPr>
                <w:ilvl w:val="1"/>
                <w:numId w:val="80"/>
              </w:numPr>
              <w:ind w:left="741" w:hanging="283"/>
            </w:pPr>
            <w:r w:rsidRPr="00DB5E02">
              <w:t>zasady podlegania umów cywilnoprawnych ubezpieczeniom społecznym i ubezpieczeniu zdrowotnemu,</w:t>
            </w:r>
          </w:p>
          <w:p w14:paraId="6FE136F4" w14:textId="77777777" w:rsidR="005908E8" w:rsidRDefault="005908E8" w:rsidP="00CE72D4">
            <w:pPr>
              <w:pStyle w:val="Akapitzlist"/>
              <w:numPr>
                <w:ilvl w:val="1"/>
                <w:numId w:val="80"/>
              </w:numPr>
              <w:ind w:left="741" w:hanging="283"/>
            </w:pPr>
            <w:r w:rsidRPr="00DB5E02">
              <w:t>umowa zlecenie,</w:t>
            </w:r>
          </w:p>
          <w:p w14:paraId="2E0613DF" w14:textId="77777777" w:rsidR="005908E8" w:rsidRDefault="005908E8" w:rsidP="00CE72D4">
            <w:pPr>
              <w:pStyle w:val="Akapitzlist"/>
              <w:numPr>
                <w:ilvl w:val="1"/>
                <w:numId w:val="80"/>
              </w:numPr>
              <w:ind w:left="741" w:hanging="283"/>
            </w:pPr>
            <w:r w:rsidRPr="00DB5E02">
              <w:t>umowa o dzieło,</w:t>
            </w:r>
          </w:p>
          <w:p w14:paraId="3A3514C6" w14:textId="77777777" w:rsidR="005908E8" w:rsidRDefault="005908E8" w:rsidP="00CE72D4">
            <w:pPr>
              <w:pStyle w:val="Akapitzlist"/>
              <w:numPr>
                <w:ilvl w:val="1"/>
                <w:numId w:val="80"/>
              </w:numPr>
              <w:ind w:left="741" w:hanging="283"/>
            </w:pPr>
            <w:r w:rsidRPr="00DB5E02">
              <w:t>rozliczenia z urzędem skarbowym i ZUS z tytułu umów cywilnoprawnych,</w:t>
            </w:r>
          </w:p>
          <w:p w14:paraId="216AC3B4" w14:textId="77777777" w:rsidR="005908E8" w:rsidRPr="00DB5E02" w:rsidRDefault="005908E8" w:rsidP="00CE72D4">
            <w:pPr>
              <w:pStyle w:val="Akapitzlist"/>
              <w:numPr>
                <w:ilvl w:val="1"/>
                <w:numId w:val="80"/>
              </w:numPr>
              <w:ind w:left="741" w:hanging="283"/>
            </w:pPr>
            <w:r w:rsidRPr="00DB5E02">
              <w:t xml:space="preserve">przykłady rozliczania i dokumentowania wynagrodzeń osób zatrudnionych na podstawie </w:t>
            </w:r>
            <w:proofErr w:type="spellStart"/>
            <w:r w:rsidRPr="00DB5E02">
              <w:t>umowy-zlecenia</w:t>
            </w:r>
            <w:proofErr w:type="spellEnd"/>
            <w:r w:rsidRPr="00DB5E02">
              <w:t xml:space="preserve"> i umowy o dzieło.</w:t>
            </w:r>
          </w:p>
          <w:p w14:paraId="17E286B7" w14:textId="77777777" w:rsidR="005908E8" w:rsidRPr="00DB5E02" w:rsidRDefault="005908E8" w:rsidP="00CE72D4">
            <w:pPr>
              <w:pStyle w:val="Akapitzlist"/>
              <w:numPr>
                <w:ilvl w:val="0"/>
                <w:numId w:val="79"/>
              </w:numPr>
              <w:ind w:hanging="262"/>
            </w:pPr>
            <w:r w:rsidRPr="00DB5E02">
              <w:t>Program Płatnik.</w:t>
            </w:r>
          </w:p>
          <w:p w14:paraId="6856E867" w14:textId="77777777" w:rsidR="005908E8" w:rsidRPr="00DB5E02" w:rsidRDefault="005908E8" w:rsidP="005908E8">
            <w:r w:rsidRPr="00DB5E02">
              <w:rPr>
                <w:b/>
                <w:bCs/>
              </w:rPr>
              <w:t>BLOK VIII</w:t>
            </w:r>
          </w:p>
          <w:p w14:paraId="291647F1" w14:textId="691EB406" w:rsidR="005908E8" w:rsidRPr="0091145D" w:rsidRDefault="005908E8" w:rsidP="00CE72D4">
            <w:pPr>
              <w:pStyle w:val="Akapitzlist"/>
              <w:numPr>
                <w:ilvl w:val="0"/>
                <w:numId w:val="71"/>
              </w:numPr>
              <w:ind w:left="455"/>
            </w:pPr>
            <w:r w:rsidRPr="00DB5E02">
              <w:t>Program kadrowo-płacowy Optima. </w:t>
            </w:r>
          </w:p>
        </w:tc>
      </w:tr>
      <w:tr w:rsidR="00317004" w14:paraId="2EDC1B1F" w14:textId="77777777" w:rsidTr="00EC5E30">
        <w:tc>
          <w:tcPr>
            <w:tcW w:w="562" w:type="dxa"/>
          </w:tcPr>
          <w:p w14:paraId="43ACB382" w14:textId="5CDFF8D8" w:rsidR="00317004" w:rsidRDefault="00317004" w:rsidP="005908E8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694" w:type="dxa"/>
          </w:tcPr>
          <w:p w14:paraId="536F4E6E" w14:textId="0B536EF4" w:rsidR="00317004" w:rsidRPr="00D40F3D" w:rsidRDefault="00317004" w:rsidP="005908E8">
            <w:pPr>
              <w:rPr>
                <w:b/>
                <w:bCs/>
              </w:rPr>
            </w:pPr>
            <w:r w:rsidRPr="0091161A">
              <w:rPr>
                <w:rFonts w:cstheme="minorHAnsi"/>
                <w:b/>
                <w:bCs/>
              </w:rPr>
              <w:t>Excel w logistyce</w:t>
            </w:r>
            <w:r w:rsidR="005A6737">
              <w:rPr>
                <w:rFonts w:cstheme="minorHAnsi"/>
                <w:b/>
                <w:bCs/>
              </w:rPr>
              <w:t xml:space="preserve"> </w:t>
            </w:r>
            <w:r w:rsidR="00F727C3" w:rsidRPr="00413F91">
              <w:rPr>
                <w:b/>
                <w:bCs/>
              </w:rPr>
              <w:t>(N)</w:t>
            </w:r>
          </w:p>
        </w:tc>
        <w:tc>
          <w:tcPr>
            <w:tcW w:w="12768" w:type="dxa"/>
          </w:tcPr>
          <w:p w14:paraId="5353DCB5" w14:textId="77777777" w:rsidR="00317004" w:rsidRPr="005C263B" w:rsidRDefault="00317004" w:rsidP="00317004">
            <w:r w:rsidRPr="005C263B">
              <w:t>Liczba osób objętych wsparciem: 1</w:t>
            </w:r>
          </w:p>
          <w:p w14:paraId="5346F1E1" w14:textId="77777777" w:rsidR="00317004" w:rsidRPr="005C263B" w:rsidRDefault="00317004" w:rsidP="00317004">
            <w:r w:rsidRPr="005C263B">
              <w:t>Liczba godzin dydaktycznych/zegarowych szkolenia: 8 h</w:t>
            </w:r>
          </w:p>
          <w:p w14:paraId="63BA34AE" w14:textId="77777777" w:rsidR="00317004" w:rsidRPr="005C263B" w:rsidRDefault="00317004" w:rsidP="00317004">
            <w:r w:rsidRPr="005C263B">
              <w:t>Typ szkolenia: zewnętrzne</w:t>
            </w:r>
          </w:p>
          <w:p w14:paraId="7983DF48" w14:textId="77777777" w:rsidR="00317004" w:rsidRPr="005C263B" w:rsidRDefault="00317004" w:rsidP="00317004">
            <w:r w:rsidRPr="005C263B">
              <w:t xml:space="preserve">Egzamin: wewnętrzny  </w:t>
            </w:r>
          </w:p>
          <w:p w14:paraId="5319D8D2" w14:textId="77777777" w:rsidR="00317004" w:rsidRPr="005C263B" w:rsidRDefault="00317004" w:rsidP="00317004">
            <w:r w:rsidRPr="005C263B">
              <w:t>Przybliżony termin świadczenia wsparcia: marzec 2026 r. – marzec 2027 r.</w:t>
            </w:r>
          </w:p>
          <w:p w14:paraId="219FE04F" w14:textId="77777777" w:rsidR="00317004" w:rsidRPr="005C263B" w:rsidRDefault="00317004" w:rsidP="00317004">
            <w:r w:rsidRPr="005C263B">
              <w:t>Materiały szkoleniowe: w formie drukowanej, wpięte w skoroszyt, po 1 egzemplarzu dla każdej osoby objętej projektem</w:t>
            </w:r>
          </w:p>
          <w:p w14:paraId="0D6CFF62" w14:textId="77777777" w:rsidR="00317004" w:rsidRPr="005C263B" w:rsidRDefault="00317004" w:rsidP="00317004">
            <w:r w:rsidRPr="005C263B">
              <w:t>Kadra: prowadzący szkolenie - min. 2 letnie doświadczenie zaw. w dziedzinie, znajomość tematyki szkolenia</w:t>
            </w:r>
          </w:p>
          <w:p w14:paraId="49A5B243" w14:textId="77777777" w:rsidR="00317004" w:rsidRPr="005C263B" w:rsidRDefault="00317004" w:rsidP="00317004">
            <w:r w:rsidRPr="005C263B">
              <w:rPr>
                <w:b/>
                <w:bCs/>
              </w:rPr>
              <w:t>Oczekiwane efekty szkolenia:</w:t>
            </w:r>
            <w:r w:rsidRPr="005C263B">
              <w:t xml:space="preserve"> </w:t>
            </w:r>
          </w:p>
          <w:p w14:paraId="74B49FDC" w14:textId="77777777" w:rsidR="00317004" w:rsidRDefault="00317004" w:rsidP="00317004">
            <w:pPr>
              <w:pStyle w:val="Akapitzlist"/>
              <w:numPr>
                <w:ilvl w:val="0"/>
                <w:numId w:val="11"/>
              </w:numPr>
              <w:ind w:left="455"/>
            </w:pPr>
            <w:r>
              <w:t>z</w:t>
            </w:r>
            <w:r w:rsidRPr="005C263B">
              <w:t>aznajomieni</w:t>
            </w:r>
            <w:r>
              <w:t>e</w:t>
            </w:r>
            <w:r w:rsidRPr="005C263B">
              <w:t xml:space="preserve"> z narzędziami, które w znaczący sposób mogą wpłynąć na codzienną pracę z wykorzystaniem Microsoft Excel</w:t>
            </w:r>
          </w:p>
          <w:p w14:paraId="5065ADDC" w14:textId="77777777" w:rsidR="00317004" w:rsidRDefault="00317004" w:rsidP="00317004">
            <w:pPr>
              <w:pStyle w:val="Akapitzlist"/>
              <w:numPr>
                <w:ilvl w:val="0"/>
                <w:numId w:val="11"/>
              </w:numPr>
              <w:ind w:left="455"/>
            </w:pPr>
            <w:r>
              <w:t>umożliwienie</w:t>
            </w:r>
            <w:r w:rsidRPr="005C263B">
              <w:t xml:space="preserve"> popraw</w:t>
            </w:r>
            <w:r>
              <w:t>y</w:t>
            </w:r>
            <w:r w:rsidRPr="005C263B">
              <w:t xml:space="preserve"> efektywności realizowanych zadań, dzięki informacjom o wprowadzaniu danych czy pozyskiwaniu informacji</w:t>
            </w:r>
          </w:p>
          <w:p w14:paraId="67CBC356" w14:textId="77777777" w:rsidR="00317004" w:rsidRDefault="00317004" w:rsidP="00317004">
            <w:pPr>
              <w:pStyle w:val="Akapitzlist"/>
              <w:numPr>
                <w:ilvl w:val="0"/>
                <w:numId w:val="11"/>
              </w:numPr>
              <w:ind w:left="455"/>
            </w:pPr>
            <w:r>
              <w:t>nabycie</w:t>
            </w:r>
            <w:r w:rsidRPr="005C263B">
              <w:t xml:space="preserve"> wiedz</w:t>
            </w:r>
            <w:r>
              <w:t>y</w:t>
            </w:r>
            <w:r w:rsidRPr="005C263B">
              <w:t xml:space="preserve"> i kompetencj</w:t>
            </w:r>
            <w:r>
              <w:t>i</w:t>
            </w:r>
            <w:r w:rsidRPr="005C263B">
              <w:t xml:space="preserve"> w zakresie przygotowywania baz oraz dokonywania analizy danych przy pomocy arkuszy Excel</w:t>
            </w:r>
          </w:p>
          <w:p w14:paraId="0F11A219" w14:textId="77777777" w:rsidR="00317004" w:rsidRPr="00544BBF" w:rsidRDefault="00317004" w:rsidP="00317004">
            <w:pPr>
              <w:rPr>
                <w:b/>
                <w:bCs/>
              </w:rPr>
            </w:pPr>
            <w:r w:rsidRPr="00544BBF">
              <w:rPr>
                <w:b/>
                <w:bCs/>
              </w:rPr>
              <w:t xml:space="preserve">Ramowy program szkolenia:   </w:t>
            </w:r>
          </w:p>
          <w:p w14:paraId="3284431E" w14:textId="77777777" w:rsidR="00317004" w:rsidRPr="00544BBF" w:rsidRDefault="00317004" w:rsidP="00317004">
            <w:pPr>
              <w:numPr>
                <w:ilvl w:val="0"/>
                <w:numId w:val="12"/>
              </w:numPr>
              <w:tabs>
                <w:tab w:val="clear" w:pos="720"/>
              </w:tabs>
              <w:ind w:left="455"/>
            </w:pPr>
            <w:r w:rsidRPr="00544BBF">
              <w:t>analiz</w:t>
            </w:r>
            <w:r>
              <w:t>a</w:t>
            </w:r>
            <w:r w:rsidRPr="00544BBF">
              <w:t xml:space="preserve"> i budow</w:t>
            </w:r>
            <w:r>
              <w:t>a</w:t>
            </w:r>
            <w:r w:rsidRPr="00544BBF">
              <w:t xml:space="preserve"> baz danych </w:t>
            </w:r>
            <w:r>
              <w:t>(</w:t>
            </w:r>
            <w:r w:rsidRPr="00544BBF">
              <w:t>zbiorów danych</w:t>
            </w:r>
            <w:r>
              <w:t>)</w:t>
            </w:r>
            <w:r w:rsidRPr="00544BBF">
              <w:t xml:space="preserve"> oraz umiejętność wyciągania wniosków,</w:t>
            </w:r>
          </w:p>
          <w:p w14:paraId="170FABEB" w14:textId="77777777" w:rsidR="00317004" w:rsidRDefault="00317004" w:rsidP="00317004">
            <w:pPr>
              <w:numPr>
                <w:ilvl w:val="0"/>
                <w:numId w:val="12"/>
              </w:numPr>
              <w:tabs>
                <w:tab w:val="clear" w:pos="720"/>
              </w:tabs>
              <w:ind w:left="455"/>
            </w:pPr>
            <w:r w:rsidRPr="00544BBF">
              <w:t xml:space="preserve">czynności </w:t>
            </w:r>
            <w:r>
              <w:t xml:space="preserve">wykonywane przy pomocy programu - </w:t>
            </w:r>
            <w:r w:rsidRPr="00544BBF">
              <w:t>wykorzystywan</w:t>
            </w:r>
            <w:r>
              <w:t>e</w:t>
            </w:r>
            <w:r w:rsidRPr="00544BBF">
              <w:t xml:space="preserve"> w logistyce</w:t>
            </w:r>
            <w:r>
              <w:t>, w tym</w:t>
            </w:r>
            <w:r w:rsidRPr="00544BBF">
              <w:t xml:space="preserve"> dokonywani</w:t>
            </w:r>
            <w:r>
              <w:t>e</w:t>
            </w:r>
            <w:r w:rsidRPr="00544BBF">
              <w:t xml:space="preserve"> raportów, tworzeni</w:t>
            </w:r>
            <w:r>
              <w:t>e</w:t>
            </w:r>
            <w:r w:rsidRPr="00544BBF">
              <w:t xml:space="preserve"> systemów raportowania</w:t>
            </w:r>
            <w:r>
              <w:t>,</w:t>
            </w:r>
            <w:r w:rsidRPr="00544BBF">
              <w:t xml:space="preserve"> korzystani</w:t>
            </w:r>
            <w:r>
              <w:t>e</w:t>
            </w:r>
            <w:r w:rsidRPr="00544BBF">
              <w:t xml:space="preserve"> z funkcji</w:t>
            </w:r>
            <w:r>
              <w:t xml:space="preserve"> programu,</w:t>
            </w:r>
          </w:p>
          <w:p w14:paraId="7020A162" w14:textId="42BDC836" w:rsidR="00317004" w:rsidRPr="00E23620" w:rsidRDefault="007876CA" w:rsidP="00317004">
            <w:pPr>
              <w:numPr>
                <w:ilvl w:val="0"/>
                <w:numId w:val="12"/>
              </w:numPr>
              <w:tabs>
                <w:tab w:val="clear" w:pos="720"/>
              </w:tabs>
              <w:ind w:left="455"/>
            </w:pPr>
            <w:r w:rsidRPr="00544BBF">
              <w:t>tworzeni</w:t>
            </w:r>
            <w:r>
              <w:t>e</w:t>
            </w:r>
            <w:r w:rsidRPr="00544BBF">
              <w:t xml:space="preserve"> graficznych prezentacji danych</w:t>
            </w:r>
            <w:r>
              <w:t>.</w:t>
            </w:r>
          </w:p>
        </w:tc>
      </w:tr>
      <w:tr w:rsidR="00162627" w14:paraId="1D9C02B5" w14:textId="77777777" w:rsidTr="00EC5E30">
        <w:tc>
          <w:tcPr>
            <w:tcW w:w="562" w:type="dxa"/>
          </w:tcPr>
          <w:p w14:paraId="6A2D0917" w14:textId="194EA98A" w:rsidR="00162627" w:rsidRPr="005319A1" w:rsidRDefault="00162627" w:rsidP="00162627">
            <w:pPr>
              <w:rPr>
                <w:b/>
                <w:bCs/>
                <w:color w:val="EE0000"/>
              </w:rPr>
            </w:pPr>
            <w:r w:rsidRPr="00413F91">
              <w:rPr>
                <w:b/>
                <w:bCs/>
              </w:rPr>
              <w:t>4</w:t>
            </w:r>
          </w:p>
        </w:tc>
        <w:tc>
          <w:tcPr>
            <w:tcW w:w="2694" w:type="dxa"/>
          </w:tcPr>
          <w:p w14:paraId="5CC2A4AD" w14:textId="017EB2A2" w:rsidR="00162627" w:rsidRPr="005319A1" w:rsidRDefault="00162627" w:rsidP="00162627">
            <w:pPr>
              <w:rPr>
                <w:rFonts w:cstheme="minorHAnsi"/>
                <w:b/>
                <w:bCs/>
                <w:color w:val="EE0000"/>
              </w:rPr>
            </w:pPr>
            <w:r w:rsidRPr="00413F91">
              <w:rPr>
                <w:b/>
                <w:bCs/>
              </w:rPr>
              <w:t>Informatyka w magazynowaniu  (U)</w:t>
            </w:r>
          </w:p>
        </w:tc>
        <w:tc>
          <w:tcPr>
            <w:tcW w:w="12768" w:type="dxa"/>
          </w:tcPr>
          <w:p w14:paraId="74979830" w14:textId="77777777" w:rsidR="00162627" w:rsidRPr="00766602" w:rsidRDefault="00162627" w:rsidP="00162627">
            <w:r w:rsidRPr="00766602">
              <w:t>Liczba osób objętych wsparciem: 20</w:t>
            </w:r>
          </w:p>
          <w:p w14:paraId="76B65123" w14:textId="77777777" w:rsidR="00162627" w:rsidRPr="00766602" w:rsidRDefault="00162627" w:rsidP="00162627">
            <w:r w:rsidRPr="00766602">
              <w:t>Liczba godzin dydaktycznych/zegarowych szkolenia: 8 h</w:t>
            </w:r>
          </w:p>
          <w:p w14:paraId="4B53A014" w14:textId="77777777" w:rsidR="00162627" w:rsidRPr="00766602" w:rsidRDefault="00162627" w:rsidP="00162627">
            <w:r w:rsidRPr="00766602">
              <w:t>Liczba grup: 2</w:t>
            </w:r>
          </w:p>
          <w:p w14:paraId="6230FC8D" w14:textId="77777777" w:rsidR="00162627" w:rsidRPr="00766602" w:rsidRDefault="00162627" w:rsidP="00162627">
            <w:r w:rsidRPr="00766602">
              <w:t>Typ szkolenia: stacjonarne</w:t>
            </w:r>
          </w:p>
          <w:p w14:paraId="0C558C89" w14:textId="77777777" w:rsidR="00162627" w:rsidRPr="00766602" w:rsidRDefault="00162627" w:rsidP="00162627">
            <w:r w:rsidRPr="00766602">
              <w:t xml:space="preserve">Egzamin: wewnętrzny </w:t>
            </w:r>
          </w:p>
          <w:p w14:paraId="48FD190B" w14:textId="77777777" w:rsidR="00162627" w:rsidRPr="00766602" w:rsidRDefault="00162627" w:rsidP="00162627">
            <w:r w:rsidRPr="00766602">
              <w:t>Miejsce realizacji szkolenia: Zamawiający zapewnia sale dydaktyczne w szkole.</w:t>
            </w:r>
          </w:p>
          <w:p w14:paraId="30B69A75" w14:textId="77777777" w:rsidR="00162627" w:rsidRPr="00766602" w:rsidRDefault="00162627" w:rsidP="00162627">
            <w:r w:rsidRPr="00766602">
              <w:t>Przybliżony termin świadczenia wsparcia: marzec 2026 r. – marzec 2027 r.</w:t>
            </w:r>
          </w:p>
          <w:p w14:paraId="68503DB6" w14:textId="77777777" w:rsidR="00162627" w:rsidRPr="00766602" w:rsidRDefault="00162627" w:rsidP="00162627">
            <w:r w:rsidRPr="00766602">
              <w:t>Materiały szkoleniowe: w formie drukowanej, wpięte w skoroszyt, po 1 egzemplarzu dla każdej osoby objętej projektem</w:t>
            </w:r>
          </w:p>
          <w:p w14:paraId="695C6CB2" w14:textId="77777777" w:rsidR="00162627" w:rsidRPr="00766602" w:rsidRDefault="00162627" w:rsidP="00162627">
            <w:r w:rsidRPr="00766602">
              <w:t>Kadra: prowadzący szkolenie - min. 2 letnie doświadczenie zaw. w dziedzinie, znajomość tematyki szkolenia</w:t>
            </w:r>
          </w:p>
          <w:p w14:paraId="19C2D2FD" w14:textId="77777777" w:rsidR="00162627" w:rsidRPr="00766602" w:rsidRDefault="00162627" w:rsidP="00162627">
            <w:pPr>
              <w:rPr>
                <w:b/>
                <w:bCs/>
              </w:rPr>
            </w:pPr>
            <w:r w:rsidRPr="00766602">
              <w:rPr>
                <w:b/>
                <w:bCs/>
              </w:rPr>
              <w:t xml:space="preserve">Oczekiwane efekty szkolenia: </w:t>
            </w:r>
          </w:p>
          <w:p w14:paraId="62250415" w14:textId="77777777" w:rsidR="00162627" w:rsidRPr="00766602" w:rsidRDefault="00162627" w:rsidP="00162627">
            <w:r w:rsidRPr="00766602">
              <w:t>Uczniowie zdobędą wiedzę na temat doboru i wykorzystania sprzętu do automatycznej identyfikacji, wyboru kodów do bezkonfliktowej wymiany danych</w:t>
            </w:r>
            <w:r>
              <w:t>. Z</w:t>
            </w:r>
            <w:r w:rsidRPr="00766602">
              <w:t xml:space="preserve">dobędą wiedzę </w:t>
            </w:r>
            <w:r>
              <w:t>na temat:</w:t>
            </w:r>
          </w:p>
          <w:p w14:paraId="411A811B" w14:textId="77777777" w:rsidR="00162627" w:rsidRPr="00766602" w:rsidRDefault="00162627" w:rsidP="00162627">
            <w:pPr>
              <w:pStyle w:val="Akapitzlist"/>
              <w:numPr>
                <w:ilvl w:val="0"/>
                <w:numId w:val="53"/>
              </w:numPr>
              <w:ind w:left="458"/>
            </w:pPr>
            <w:r w:rsidRPr="00766602">
              <w:t xml:space="preserve">Jak postrzegać typowy proces magazynowania pomimo różnych specyfik i różnych organizacji magazynów? </w:t>
            </w:r>
          </w:p>
          <w:p w14:paraId="30D7BCBB" w14:textId="77777777" w:rsidR="00162627" w:rsidRPr="00766602" w:rsidRDefault="00162627" w:rsidP="00162627">
            <w:pPr>
              <w:pStyle w:val="Akapitzlist"/>
              <w:numPr>
                <w:ilvl w:val="0"/>
                <w:numId w:val="53"/>
              </w:numPr>
              <w:ind w:left="458"/>
            </w:pPr>
            <w:r w:rsidRPr="00766602">
              <w:t xml:space="preserve">Jak tworzyć w magazynie dane identyfikujące towary takie, aby były one bezbłędnie odczytywane w dalszych ogniwach łańcucha dostaw za magazynem? </w:t>
            </w:r>
          </w:p>
          <w:p w14:paraId="5F701631" w14:textId="77777777" w:rsidR="00162627" w:rsidRPr="00766602" w:rsidRDefault="00162627" w:rsidP="00162627">
            <w:pPr>
              <w:pStyle w:val="Akapitzlist"/>
              <w:numPr>
                <w:ilvl w:val="0"/>
                <w:numId w:val="53"/>
              </w:numPr>
              <w:ind w:left="458"/>
            </w:pPr>
            <w:r w:rsidRPr="00766602">
              <w:t xml:space="preserve">Jak oznaczać lokacje magazynowe tak, aby można było szybko i bezbłędnie dotrzeć do potrzebnego towaru? </w:t>
            </w:r>
          </w:p>
          <w:p w14:paraId="6A1041D8" w14:textId="77777777" w:rsidR="00162627" w:rsidRPr="00766602" w:rsidRDefault="00162627" w:rsidP="00162627">
            <w:pPr>
              <w:pStyle w:val="Akapitzlist"/>
              <w:numPr>
                <w:ilvl w:val="0"/>
                <w:numId w:val="53"/>
              </w:numPr>
              <w:ind w:left="458"/>
            </w:pPr>
            <w:r w:rsidRPr="00766602">
              <w:t xml:space="preserve">Gdzie i w jaki sposób wykorzystywać techniki automatycznej identyfikacji dla usprawnienia funkcjonowania magazynu? </w:t>
            </w:r>
          </w:p>
          <w:p w14:paraId="0CBAF8D4" w14:textId="77777777" w:rsidR="00162627" w:rsidRPr="00766602" w:rsidRDefault="00162627" w:rsidP="00162627">
            <w:pPr>
              <w:pStyle w:val="Akapitzlist"/>
              <w:numPr>
                <w:ilvl w:val="0"/>
                <w:numId w:val="53"/>
              </w:numPr>
              <w:ind w:left="458"/>
            </w:pPr>
            <w:r w:rsidRPr="00766602">
              <w:t xml:space="preserve">Do czego może służyć standardowa etykieta logistyczna i dlaczego jej istotne znaczenie jest coraz bardziej podkreślane? </w:t>
            </w:r>
          </w:p>
          <w:p w14:paraId="7BE88C11" w14:textId="77777777" w:rsidR="00162627" w:rsidRPr="00766602" w:rsidRDefault="00162627" w:rsidP="00162627">
            <w:pPr>
              <w:pStyle w:val="Akapitzlist"/>
              <w:numPr>
                <w:ilvl w:val="0"/>
                <w:numId w:val="53"/>
              </w:numPr>
              <w:ind w:left="458"/>
            </w:pPr>
            <w:r w:rsidRPr="00766602">
              <w:t xml:space="preserve">Czy standardowe komunikaty EDI powinny być wymieniane między systemami ERP czy między systemami WMS? </w:t>
            </w:r>
          </w:p>
          <w:p w14:paraId="23526B14" w14:textId="77777777" w:rsidR="00162627" w:rsidRPr="00766602" w:rsidRDefault="00162627" w:rsidP="00162627">
            <w:pPr>
              <w:pStyle w:val="Akapitzlist"/>
              <w:numPr>
                <w:ilvl w:val="0"/>
                <w:numId w:val="53"/>
              </w:numPr>
              <w:ind w:left="458"/>
            </w:pPr>
            <w:r w:rsidRPr="00766602">
              <w:t xml:space="preserve">Do czego może się przydać elektroniczny katalog towarów i jak może on wesprzeć działalność magazynu w aspekcie przyjęć i wydań towarów? </w:t>
            </w:r>
          </w:p>
          <w:p w14:paraId="2BE29E55" w14:textId="77777777" w:rsidR="00162627" w:rsidRPr="00766602" w:rsidRDefault="00162627" w:rsidP="00162627">
            <w:pPr>
              <w:pStyle w:val="Akapitzlist"/>
              <w:numPr>
                <w:ilvl w:val="0"/>
                <w:numId w:val="53"/>
              </w:numPr>
              <w:ind w:left="458"/>
            </w:pPr>
            <w:r w:rsidRPr="00766602">
              <w:t>Jak śledzić pochodzenie towarów w łańcuchu dostaw (realizacja unijnego prawa żywieniowego, tzw. „</w:t>
            </w:r>
            <w:proofErr w:type="spellStart"/>
            <w:r w:rsidRPr="00766602">
              <w:t>traceability</w:t>
            </w:r>
            <w:proofErr w:type="spellEnd"/>
            <w:r w:rsidRPr="00766602">
              <w:t>”)?</w:t>
            </w:r>
            <w:r>
              <w:t xml:space="preserve"> </w:t>
            </w:r>
            <w:r w:rsidRPr="00766602">
              <w:t>Co robi Świat w</w:t>
            </w:r>
            <w:r>
              <w:t> </w:t>
            </w:r>
            <w:r w:rsidRPr="00766602">
              <w:t>dziedzinie nowatorskich technik identyfikacji (RFID)?</w:t>
            </w:r>
          </w:p>
          <w:p w14:paraId="2FE0E1F8" w14:textId="77777777" w:rsidR="00162627" w:rsidRPr="00766602" w:rsidRDefault="00162627" w:rsidP="00162627">
            <w:pPr>
              <w:rPr>
                <w:b/>
                <w:bCs/>
              </w:rPr>
            </w:pPr>
            <w:r w:rsidRPr="00766602">
              <w:rPr>
                <w:b/>
                <w:bCs/>
              </w:rPr>
              <w:t>Ramowy program szkolenia:</w:t>
            </w:r>
          </w:p>
          <w:p w14:paraId="6149BEAF" w14:textId="77777777" w:rsidR="00162627" w:rsidRPr="00766602" w:rsidRDefault="00162627" w:rsidP="00162627">
            <w:pPr>
              <w:pStyle w:val="Akapitzlist"/>
              <w:numPr>
                <w:ilvl w:val="0"/>
                <w:numId w:val="51"/>
              </w:numPr>
              <w:ind w:left="458"/>
            </w:pPr>
            <w:r w:rsidRPr="00766602">
              <w:t>Wprowadzenie.</w:t>
            </w:r>
          </w:p>
          <w:p w14:paraId="65252660" w14:textId="77777777" w:rsidR="00162627" w:rsidRPr="00766602" w:rsidRDefault="00162627" w:rsidP="00162627">
            <w:pPr>
              <w:pStyle w:val="Akapitzlist"/>
              <w:numPr>
                <w:ilvl w:val="0"/>
                <w:numId w:val="51"/>
              </w:numPr>
              <w:ind w:left="458"/>
            </w:pPr>
            <w:r w:rsidRPr="00766602">
              <w:t>Automatyczna identyfikacja w magazynie.</w:t>
            </w:r>
          </w:p>
          <w:p w14:paraId="5D3E12CE" w14:textId="77777777" w:rsidR="00162627" w:rsidRPr="00766602" w:rsidRDefault="00162627" w:rsidP="00162627">
            <w:pPr>
              <w:ind w:left="458"/>
            </w:pPr>
            <w:r w:rsidRPr="00766602">
              <w:t>Zasady doboru i wykorzystywania sprzętu do automatycznej identyfikacji. Omówione i zaprezentowane będą typowe klasy używanego sprzętu i jego współpraca z magazynowym systemem informatycznym.</w:t>
            </w:r>
          </w:p>
          <w:p w14:paraId="31645230" w14:textId="77777777" w:rsidR="00162627" w:rsidRPr="00766602" w:rsidRDefault="00162627" w:rsidP="00162627">
            <w:pPr>
              <w:pStyle w:val="Akapitzlist"/>
              <w:numPr>
                <w:ilvl w:val="0"/>
                <w:numId w:val="52"/>
              </w:numPr>
              <w:ind w:left="458"/>
              <w:rPr>
                <w:b/>
                <w:bCs/>
              </w:rPr>
            </w:pPr>
            <w:r w:rsidRPr="00766602">
              <w:t>Reguły oznaczania materiałów wg standardów międzynarodowych</w:t>
            </w:r>
          </w:p>
          <w:p w14:paraId="70B1BDBF" w14:textId="77777777" w:rsidR="00162627" w:rsidRPr="00766602" w:rsidRDefault="00162627" w:rsidP="00162627">
            <w:pPr>
              <w:ind w:left="458"/>
            </w:pPr>
            <w:r w:rsidRPr="00766602">
              <w:t>Rodzaje kodów kreskowych przeznaczonych do bezkonfliktowej wymiany danych między magazynami na bazie globalnego Systemu GS1. Zasady unikalnej numeracji jednostek konsumenckich i logistycznych. Sposoby ich wykorzystywania w systemach informatycznych.</w:t>
            </w:r>
          </w:p>
          <w:p w14:paraId="6DC93F12" w14:textId="77777777" w:rsidR="00162627" w:rsidRPr="00766602" w:rsidRDefault="00162627" w:rsidP="00162627">
            <w:pPr>
              <w:pStyle w:val="Akapitzlist"/>
              <w:numPr>
                <w:ilvl w:val="0"/>
                <w:numId w:val="52"/>
              </w:numPr>
              <w:ind w:left="458"/>
            </w:pPr>
            <w:r w:rsidRPr="00766602">
              <w:t>System WMS a system ERP</w:t>
            </w:r>
          </w:p>
          <w:p w14:paraId="5C858AF3" w14:textId="77777777" w:rsidR="00162627" w:rsidRPr="00766602" w:rsidRDefault="00162627" w:rsidP="00162627">
            <w:pPr>
              <w:ind w:left="458"/>
            </w:pPr>
            <w:r w:rsidRPr="00766602">
              <w:t>Analiza porównawcza charakterystycznych dla procesów magazynowania elementów funkcjonalnych systemów informatycznych klasy ERP i WMS. Podział odpowiedzialności za prawidłowość danych w hybrydowym rozwiązaniu informatycznym działającym w przedsiębiorstwie łączącym systemy ERP i WMS w jeden organizm. Charakterystyka najważniejszych cech systemu klasy WMS pod kątem jego zastosowań do logistyki operacyjnej.</w:t>
            </w:r>
          </w:p>
          <w:p w14:paraId="0A307E66" w14:textId="77777777" w:rsidR="00162627" w:rsidRPr="00766602" w:rsidRDefault="00162627" w:rsidP="00162627">
            <w:pPr>
              <w:pStyle w:val="Akapitzlist"/>
              <w:numPr>
                <w:ilvl w:val="0"/>
                <w:numId w:val="52"/>
              </w:numPr>
              <w:ind w:left="458"/>
            </w:pPr>
            <w:r w:rsidRPr="00766602">
              <w:t>Podstawowe narzędzia wymiany danych</w:t>
            </w:r>
          </w:p>
          <w:p w14:paraId="016DB4AC" w14:textId="77777777" w:rsidR="00162627" w:rsidRPr="00766602" w:rsidRDefault="00162627" w:rsidP="00162627">
            <w:pPr>
              <w:ind w:left="458"/>
            </w:pPr>
            <w:r w:rsidRPr="00766602">
              <w:t>Charakterystyka sposobów przekazywania danych logistycznych wymienianych między różnymi magazynami – odległymi ogniwami łańcucha dostaw poprzez EDI i katalogi elektroniczne ułatwiające pozyskiwanie danych o przemieszczanych towarach.</w:t>
            </w:r>
          </w:p>
          <w:p w14:paraId="68B8E500" w14:textId="77777777" w:rsidR="00162627" w:rsidRPr="00766602" w:rsidRDefault="00162627" w:rsidP="00162627">
            <w:pPr>
              <w:pStyle w:val="Akapitzlist"/>
              <w:numPr>
                <w:ilvl w:val="0"/>
                <w:numId w:val="52"/>
              </w:numPr>
              <w:ind w:left="458"/>
            </w:pPr>
            <w:r w:rsidRPr="00766602">
              <w:t>Informatyczne rozwiązania dla „</w:t>
            </w:r>
            <w:proofErr w:type="spellStart"/>
            <w:r w:rsidRPr="00766602">
              <w:t>traceability</w:t>
            </w:r>
            <w:proofErr w:type="spellEnd"/>
            <w:r w:rsidRPr="00766602">
              <w:t>” (śledzenie pochodzenia towarów spożywczych)</w:t>
            </w:r>
          </w:p>
          <w:p w14:paraId="18362BE3" w14:textId="77777777" w:rsidR="00162627" w:rsidRPr="00766602" w:rsidRDefault="00162627" w:rsidP="00162627">
            <w:pPr>
              <w:ind w:left="458"/>
            </w:pPr>
            <w:r w:rsidRPr="00766602">
              <w:t>Przedstawione zostaną zasady wykorzystywania standardów globalnych dla „</w:t>
            </w:r>
            <w:proofErr w:type="spellStart"/>
            <w:r w:rsidRPr="00766602">
              <w:t>traceability</w:t>
            </w:r>
            <w:proofErr w:type="spellEnd"/>
            <w:r w:rsidRPr="00766602">
              <w:t>” oraz aspekty informatyczne śledzenia żywności w łańcuchach dostaw łącznie z omówieniem procesu wycofania wadliwych produktów z rynku.</w:t>
            </w:r>
          </w:p>
          <w:p w14:paraId="713E5E35" w14:textId="77777777" w:rsidR="00162627" w:rsidRDefault="00162627" w:rsidP="00162627">
            <w:pPr>
              <w:pStyle w:val="Akapitzlist"/>
              <w:numPr>
                <w:ilvl w:val="0"/>
                <w:numId w:val="52"/>
              </w:numPr>
              <w:ind w:left="458"/>
            </w:pPr>
            <w:r w:rsidRPr="00766602">
              <w:t>Najnowsze trendy w światowych rozwiązaniach identyfikacji</w:t>
            </w:r>
          </w:p>
          <w:p w14:paraId="32345B36" w14:textId="00B100AF" w:rsidR="00162627" w:rsidRPr="005C263B" w:rsidRDefault="00162627" w:rsidP="00162627">
            <w:pPr>
              <w:ind w:left="454"/>
            </w:pPr>
            <w:r w:rsidRPr="00766602">
              <w:t xml:space="preserve">Zaprezentowane zostaną reguły wykorzystywania technik radiowych w automatycznej identyfikacji (RFID – Radio </w:t>
            </w:r>
            <w:proofErr w:type="spellStart"/>
            <w:r w:rsidRPr="00766602">
              <w:t>Frequency</w:t>
            </w:r>
            <w:proofErr w:type="spellEnd"/>
            <w:r w:rsidRPr="00766602">
              <w:t xml:space="preserve"> </w:t>
            </w:r>
            <w:proofErr w:type="spellStart"/>
            <w:r w:rsidRPr="00766602">
              <w:t>Identification</w:t>
            </w:r>
            <w:proofErr w:type="spellEnd"/>
            <w:r w:rsidRPr="00766602">
              <w:t xml:space="preserve">) na bazie elektronicznego kodu produktu (EPC – </w:t>
            </w:r>
            <w:proofErr w:type="spellStart"/>
            <w:r w:rsidRPr="00766602">
              <w:t>Electronic</w:t>
            </w:r>
            <w:proofErr w:type="spellEnd"/>
            <w:r w:rsidRPr="00766602">
              <w:t xml:space="preserve"> Produkt </w:t>
            </w:r>
            <w:proofErr w:type="spellStart"/>
            <w:r w:rsidRPr="00766602">
              <w:t>Code</w:t>
            </w:r>
            <w:proofErr w:type="spellEnd"/>
            <w:r>
              <w:t>)</w:t>
            </w:r>
          </w:p>
        </w:tc>
      </w:tr>
      <w:tr w:rsidR="00162627" w14:paraId="01801B96" w14:textId="77777777" w:rsidTr="004362F7">
        <w:tc>
          <w:tcPr>
            <w:tcW w:w="16024" w:type="dxa"/>
            <w:gridSpan w:val="3"/>
            <w:shd w:val="clear" w:color="auto" w:fill="D9D9D9" w:themeFill="background1" w:themeFillShade="D9"/>
          </w:tcPr>
          <w:p w14:paraId="267CAFB7" w14:textId="77777777" w:rsidR="00162627" w:rsidRPr="008F77DA" w:rsidRDefault="00162627" w:rsidP="00162627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06B4D9AC" w14:textId="77777777" w:rsidR="00162627" w:rsidRDefault="00162627" w:rsidP="00162627">
            <w:pPr>
              <w:jc w:val="center"/>
              <w:rPr>
                <w:b/>
                <w:bCs/>
                <w:sz w:val="24"/>
                <w:szCs w:val="24"/>
              </w:rPr>
            </w:pPr>
            <w:r w:rsidRPr="004406C7">
              <w:rPr>
                <w:b/>
                <w:bCs/>
                <w:sz w:val="24"/>
                <w:szCs w:val="24"/>
              </w:rPr>
              <w:t xml:space="preserve">Cześć </w:t>
            </w:r>
            <w:r>
              <w:rPr>
                <w:b/>
                <w:bCs/>
                <w:sz w:val="24"/>
                <w:szCs w:val="24"/>
              </w:rPr>
              <w:t>VII</w:t>
            </w:r>
          </w:p>
          <w:p w14:paraId="221E5A6F" w14:textId="4CB63A4E" w:rsidR="00162627" w:rsidRPr="008F77DA" w:rsidRDefault="00162627" w:rsidP="00162627">
            <w:pPr>
              <w:rPr>
                <w:b/>
                <w:bCs/>
                <w:sz w:val="16"/>
                <w:szCs w:val="16"/>
              </w:rPr>
            </w:pPr>
          </w:p>
        </w:tc>
      </w:tr>
      <w:tr w:rsidR="00162627" w14:paraId="657AD1A7" w14:textId="0F7A66FD" w:rsidTr="00FD7035">
        <w:tc>
          <w:tcPr>
            <w:tcW w:w="562" w:type="dxa"/>
          </w:tcPr>
          <w:p w14:paraId="4CF3E500" w14:textId="40B2C166" w:rsidR="00162627" w:rsidRPr="005908E8" w:rsidRDefault="00162627" w:rsidP="00162627">
            <w:pPr>
              <w:rPr>
                <w:b/>
                <w:bCs/>
              </w:rPr>
            </w:pPr>
            <w:r w:rsidRPr="005908E8">
              <w:rPr>
                <w:b/>
                <w:bCs/>
              </w:rPr>
              <w:t>1</w:t>
            </w:r>
          </w:p>
        </w:tc>
        <w:tc>
          <w:tcPr>
            <w:tcW w:w="2694" w:type="dxa"/>
          </w:tcPr>
          <w:p w14:paraId="43A50E49" w14:textId="57E7B294" w:rsidR="00162627" w:rsidRPr="0032217A" w:rsidRDefault="00162627" w:rsidP="00162627">
            <w:pPr>
              <w:rPr>
                <w:rFonts w:cstheme="minorHAnsi"/>
                <w:b/>
                <w:bCs/>
              </w:rPr>
            </w:pPr>
            <w:r w:rsidRPr="0019059B">
              <w:rPr>
                <w:rFonts w:cstheme="minorHAnsi"/>
                <w:b/>
                <w:bCs/>
              </w:rPr>
              <w:t>Projektowanie i wdrażanie innowacji pedagogicznych</w:t>
            </w:r>
            <w:r>
              <w:rPr>
                <w:rFonts w:cstheme="minorHAnsi"/>
                <w:b/>
                <w:bCs/>
              </w:rPr>
              <w:t xml:space="preserve"> </w:t>
            </w:r>
            <w:r w:rsidR="00F727C3" w:rsidRPr="00413F91">
              <w:rPr>
                <w:b/>
                <w:bCs/>
              </w:rPr>
              <w:t>(N)</w:t>
            </w:r>
          </w:p>
        </w:tc>
        <w:tc>
          <w:tcPr>
            <w:tcW w:w="12768" w:type="dxa"/>
          </w:tcPr>
          <w:p w14:paraId="143AFD49" w14:textId="4017049E" w:rsidR="00162627" w:rsidRDefault="00162627" w:rsidP="00162627">
            <w:r w:rsidRPr="00821854">
              <w:t xml:space="preserve">Liczba osób objętych wsparciem: </w:t>
            </w:r>
            <w:r>
              <w:t>48</w:t>
            </w:r>
          </w:p>
          <w:p w14:paraId="1AB7C422" w14:textId="3A035F8B" w:rsidR="00162627" w:rsidRPr="00821854" w:rsidRDefault="00162627" w:rsidP="00162627">
            <w:r w:rsidRPr="00821854">
              <w:t xml:space="preserve">Liczba godzin dydaktycznych/zegarowych szkolenia: </w:t>
            </w:r>
            <w:r>
              <w:t>4</w:t>
            </w:r>
            <w:r w:rsidRPr="00821854">
              <w:t xml:space="preserve"> h</w:t>
            </w:r>
          </w:p>
          <w:p w14:paraId="16EC0573" w14:textId="7E9CCA20" w:rsidR="00162627" w:rsidRPr="000A08FC" w:rsidRDefault="00162627" w:rsidP="00162627">
            <w:r w:rsidRPr="000A08FC">
              <w:t>Liczba grup: 1</w:t>
            </w:r>
          </w:p>
          <w:p w14:paraId="7799CFFC" w14:textId="77777777" w:rsidR="00162627" w:rsidRPr="00821854" w:rsidRDefault="00162627" w:rsidP="00162627">
            <w:r w:rsidRPr="00821854">
              <w:t xml:space="preserve">Typ szkolenia: stacjonarne </w:t>
            </w:r>
          </w:p>
          <w:p w14:paraId="62CCF420" w14:textId="77777777" w:rsidR="00162627" w:rsidRPr="00821854" w:rsidRDefault="00162627" w:rsidP="00162627">
            <w:r w:rsidRPr="00821854">
              <w:t>Egzamin: wewnętrzny</w:t>
            </w:r>
          </w:p>
          <w:p w14:paraId="6BBE59F2" w14:textId="77777777" w:rsidR="00162627" w:rsidRPr="00821854" w:rsidRDefault="00162627" w:rsidP="00162627">
            <w:r w:rsidRPr="00821854">
              <w:t>Miejsce realizacji szkolenia: Zamawiający zapewnia sale dydaktyczne w szkole.</w:t>
            </w:r>
          </w:p>
          <w:p w14:paraId="008D8F74" w14:textId="07482DD8" w:rsidR="00162627" w:rsidRPr="00821854" w:rsidRDefault="00162627" w:rsidP="00162627">
            <w:r w:rsidRPr="00821854">
              <w:t xml:space="preserve">Przybliżony termin świadczenia wsparcia: </w:t>
            </w:r>
            <w:r>
              <w:t>marzec</w:t>
            </w:r>
            <w:r w:rsidRPr="00821854">
              <w:t xml:space="preserve"> 202</w:t>
            </w:r>
            <w:r>
              <w:t>6</w:t>
            </w:r>
            <w:r w:rsidRPr="00821854">
              <w:t xml:space="preserve"> r. – marzec 202</w:t>
            </w:r>
            <w:r>
              <w:t>7</w:t>
            </w:r>
            <w:r w:rsidRPr="00821854">
              <w:t xml:space="preserve"> r.</w:t>
            </w:r>
          </w:p>
          <w:p w14:paraId="51C51667" w14:textId="77777777" w:rsidR="00162627" w:rsidRPr="00821854" w:rsidRDefault="00162627" w:rsidP="00162627">
            <w:r w:rsidRPr="00821854">
              <w:t>Materiały szkoleniowe: w formie drukowanej, wpięte w skoroszyt, po 1 egzemplarzu dla każdej osoby objętej projektem</w:t>
            </w:r>
          </w:p>
          <w:p w14:paraId="10F94F47" w14:textId="1DC8A3E3" w:rsidR="00162627" w:rsidRPr="00821854" w:rsidRDefault="00162627" w:rsidP="00162627">
            <w:r w:rsidRPr="00821854">
              <w:t>Kadra: prowadzący szkolenie - min. 2 letnie doświadczenie zaw. w dziedzinie, znajomość tematyki szkolenia</w:t>
            </w:r>
          </w:p>
          <w:p w14:paraId="47631E46" w14:textId="77777777" w:rsidR="00162627" w:rsidRPr="000A08FC" w:rsidRDefault="00162627" w:rsidP="00162627">
            <w:r w:rsidRPr="000A08FC">
              <w:rPr>
                <w:b/>
                <w:bCs/>
              </w:rPr>
              <w:t xml:space="preserve">Oczekiwane efekty szkolenia: </w:t>
            </w:r>
          </w:p>
          <w:p w14:paraId="5296B3A1" w14:textId="43309650" w:rsidR="00162627" w:rsidRPr="000A08FC" w:rsidRDefault="00162627" w:rsidP="00162627">
            <w:r w:rsidRPr="000A08FC">
              <w:t>Uzyskanie nowych umiejętności w zakresie  innowacji pedagogicznych, uczestnicy potrafią zaplanować innowacje oraz przeprowadzić ewaluację innowacji. Są otwarci na potrzeby wprowadzania zmian w procesie edukacji poprzez innowacje pedagogiczne.</w:t>
            </w:r>
          </w:p>
          <w:p w14:paraId="3E98FD16" w14:textId="51ABFD32" w:rsidR="00162627" w:rsidRPr="000A08FC" w:rsidRDefault="00162627" w:rsidP="00162627">
            <w:pPr>
              <w:rPr>
                <w:b/>
                <w:bCs/>
              </w:rPr>
            </w:pPr>
            <w:r w:rsidRPr="000A08FC">
              <w:rPr>
                <w:b/>
                <w:bCs/>
              </w:rPr>
              <w:t>Ramowy program szkolenia:</w:t>
            </w:r>
          </w:p>
          <w:p w14:paraId="2A0B7BC9" w14:textId="77777777" w:rsidR="00162627" w:rsidRPr="00666897" w:rsidRDefault="00162627" w:rsidP="00162627">
            <w:r w:rsidRPr="00666897">
              <w:t>Treści szkoleniowe:</w:t>
            </w:r>
          </w:p>
          <w:p w14:paraId="15988BEA" w14:textId="25C3A671" w:rsidR="00162627" w:rsidRPr="00666897" w:rsidRDefault="00162627" w:rsidP="00162627">
            <w:pPr>
              <w:numPr>
                <w:ilvl w:val="0"/>
                <w:numId w:val="81"/>
              </w:numPr>
              <w:tabs>
                <w:tab w:val="clear" w:pos="720"/>
              </w:tabs>
              <w:ind w:left="455"/>
            </w:pPr>
            <w:r w:rsidRPr="00666897">
              <w:t>Istota innowacji pedagogicznych.</w:t>
            </w:r>
          </w:p>
          <w:p w14:paraId="183C44D6" w14:textId="77777777" w:rsidR="00162627" w:rsidRPr="00666897" w:rsidRDefault="00162627" w:rsidP="00162627">
            <w:pPr>
              <w:numPr>
                <w:ilvl w:val="0"/>
                <w:numId w:val="81"/>
              </w:numPr>
              <w:tabs>
                <w:tab w:val="clear" w:pos="720"/>
              </w:tabs>
              <w:ind w:left="455"/>
            </w:pPr>
            <w:r w:rsidRPr="00666897">
              <w:t>Działalność innowacyjna w szkole.</w:t>
            </w:r>
          </w:p>
          <w:p w14:paraId="5B297B64" w14:textId="77777777" w:rsidR="00162627" w:rsidRPr="00666897" w:rsidRDefault="00162627" w:rsidP="00162627">
            <w:pPr>
              <w:numPr>
                <w:ilvl w:val="0"/>
                <w:numId w:val="81"/>
              </w:numPr>
              <w:tabs>
                <w:tab w:val="clear" w:pos="720"/>
              </w:tabs>
              <w:ind w:left="455"/>
            </w:pPr>
            <w:r w:rsidRPr="00666897">
              <w:t>Kryteria innowacji pedagogicznych.</w:t>
            </w:r>
          </w:p>
          <w:p w14:paraId="616F8743" w14:textId="77777777" w:rsidR="00162627" w:rsidRPr="00666897" w:rsidRDefault="00162627" w:rsidP="00162627">
            <w:pPr>
              <w:numPr>
                <w:ilvl w:val="0"/>
                <w:numId w:val="81"/>
              </w:numPr>
              <w:tabs>
                <w:tab w:val="clear" w:pos="720"/>
              </w:tabs>
              <w:ind w:left="455"/>
            </w:pPr>
            <w:r w:rsidRPr="00666897">
              <w:t>Rodzaje innowacji.</w:t>
            </w:r>
          </w:p>
          <w:p w14:paraId="0EA510AD" w14:textId="77777777" w:rsidR="00162627" w:rsidRPr="00666897" w:rsidRDefault="00162627" w:rsidP="00162627">
            <w:pPr>
              <w:numPr>
                <w:ilvl w:val="0"/>
                <w:numId w:val="81"/>
              </w:numPr>
              <w:tabs>
                <w:tab w:val="clear" w:pos="720"/>
              </w:tabs>
              <w:ind w:left="455"/>
            </w:pPr>
            <w:r w:rsidRPr="00666897">
              <w:t>Cele innowacji pedagogicznych.</w:t>
            </w:r>
          </w:p>
          <w:p w14:paraId="6D7D6F92" w14:textId="77777777" w:rsidR="00162627" w:rsidRPr="00666897" w:rsidRDefault="00162627" w:rsidP="00162627">
            <w:pPr>
              <w:numPr>
                <w:ilvl w:val="0"/>
                <w:numId w:val="81"/>
              </w:numPr>
              <w:tabs>
                <w:tab w:val="clear" w:pos="720"/>
              </w:tabs>
              <w:ind w:left="455"/>
            </w:pPr>
            <w:r w:rsidRPr="00666897">
              <w:t>Źródła innowacji.</w:t>
            </w:r>
          </w:p>
          <w:p w14:paraId="002E331F" w14:textId="77777777" w:rsidR="00162627" w:rsidRPr="00666897" w:rsidRDefault="00162627" w:rsidP="00162627">
            <w:pPr>
              <w:numPr>
                <w:ilvl w:val="0"/>
                <w:numId w:val="81"/>
              </w:numPr>
              <w:tabs>
                <w:tab w:val="clear" w:pos="720"/>
              </w:tabs>
              <w:ind w:left="455"/>
            </w:pPr>
            <w:r w:rsidRPr="00666897">
              <w:t>Rola nauczycieli w innowacyjnej działalności szkoły.</w:t>
            </w:r>
          </w:p>
          <w:p w14:paraId="076BE224" w14:textId="77777777" w:rsidR="00162627" w:rsidRPr="00666897" w:rsidRDefault="00162627" w:rsidP="00162627">
            <w:pPr>
              <w:numPr>
                <w:ilvl w:val="0"/>
                <w:numId w:val="81"/>
              </w:numPr>
              <w:tabs>
                <w:tab w:val="clear" w:pos="720"/>
              </w:tabs>
              <w:ind w:left="455"/>
            </w:pPr>
            <w:r w:rsidRPr="00666897">
              <w:t>Przykłady innowacji pedagogicznych.</w:t>
            </w:r>
          </w:p>
          <w:p w14:paraId="50CF2332" w14:textId="77777777" w:rsidR="00162627" w:rsidRPr="00666897" w:rsidRDefault="00162627" w:rsidP="00162627">
            <w:pPr>
              <w:numPr>
                <w:ilvl w:val="0"/>
                <w:numId w:val="81"/>
              </w:numPr>
              <w:tabs>
                <w:tab w:val="clear" w:pos="720"/>
              </w:tabs>
              <w:ind w:left="455"/>
            </w:pPr>
            <w:r w:rsidRPr="00666897">
              <w:t>Planowanie innowacji w szkole.</w:t>
            </w:r>
          </w:p>
          <w:p w14:paraId="35860C26" w14:textId="77777777" w:rsidR="00162627" w:rsidRPr="00666897" w:rsidRDefault="00162627" w:rsidP="00162627">
            <w:pPr>
              <w:numPr>
                <w:ilvl w:val="0"/>
                <w:numId w:val="81"/>
              </w:numPr>
              <w:tabs>
                <w:tab w:val="clear" w:pos="720"/>
              </w:tabs>
              <w:ind w:left="455"/>
            </w:pPr>
            <w:r w:rsidRPr="00666897">
              <w:t>Metody planowania innowacji.</w:t>
            </w:r>
          </w:p>
          <w:p w14:paraId="01063313" w14:textId="5102F556" w:rsidR="00162627" w:rsidRDefault="00162627" w:rsidP="00162627">
            <w:pPr>
              <w:numPr>
                <w:ilvl w:val="0"/>
                <w:numId w:val="81"/>
              </w:numPr>
              <w:tabs>
                <w:tab w:val="clear" w:pos="720"/>
              </w:tabs>
              <w:ind w:left="455"/>
            </w:pPr>
            <w:r w:rsidRPr="00666897">
              <w:t>Ewaluacja innowacji.</w:t>
            </w:r>
          </w:p>
        </w:tc>
      </w:tr>
      <w:tr w:rsidR="00162627" w14:paraId="732D4E58" w14:textId="4F02D9F9" w:rsidTr="005E58A3">
        <w:tc>
          <w:tcPr>
            <w:tcW w:w="562" w:type="dxa"/>
          </w:tcPr>
          <w:p w14:paraId="33C9D321" w14:textId="24B22AC4" w:rsidR="00162627" w:rsidRPr="005908E8" w:rsidRDefault="00162627" w:rsidP="00162627">
            <w:pPr>
              <w:rPr>
                <w:b/>
                <w:bCs/>
              </w:rPr>
            </w:pPr>
            <w:r w:rsidRPr="005908E8">
              <w:rPr>
                <w:b/>
                <w:bCs/>
              </w:rPr>
              <w:t>2</w:t>
            </w:r>
          </w:p>
        </w:tc>
        <w:tc>
          <w:tcPr>
            <w:tcW w:w="2694" w:type="dxa"/>
          </w:tcPr>
          <w:p w14:paraId="60B55C33" w14:textId="6979D45C" w:rsidR="00162627" w:rsidRPr="0032217A" w:rsidRDefault="00162627" w:rsidP="00162627">
            <w:pPr>
              <w:ind w:right="-113"/>
              <w:rPr>
                <w:rFonts w:cstheme="minorHAnsi"/>
                <w:b/>
                <w:bCs/>
              </w:rPr>
            </w:pPr>
            <w:r w:rsidRPr="0019059B">
              <w:rPr>
                <w:rFonts w:cstheme="minorHAnsi"/>
                <w:b/>
                <w:bCs/>
              </w:rPr>
              <w:t>Samobójstwa i zły stan psychiczny dzieci i</w:t>
            </w:r>
            <w:r>
              <w:rPr>
                <w:rFonts w:cstheme="minorHAnsi"/>
                <w:b/>
                <w:bCs/>
              </w:rPr>
              <w:t> </w:t>
            </w:r>
            <w:r w:rsidRPr="0019059B">
              <w:rPr>
                <w:rFonts w:cstheme="minorHAnsi"/>
                <w:b/>
                <w:bCs/>
              </w:rPr>
              <w:t>młodzieży</w:t>
            </w:r>
            <w:r>
              <w:rPr>
                <w:rFonts w:cstheme="minorHAnsi"/>
                <w:b/>
                <w:bCs/>
              </w:rPr>
              <w:t xml:space="preserve"> </w:t>
            </w:r>
            <w:r w:rsidR="00F727C3" w:rsidRPr="00413F91">
              <w:rPr>
                <w:b/>
                <w:bCs/>
              </w:rPr>
              <w:t>(N)</w:t>
            </w:r>
          </w:p>
        </w:tc>
        <w:tc>
          <w:tcPr>
            <w:tcW w:w="12768" w:type="dxa"/>
          </w:tcPr>
          <w:p w14:paraId="1D16F438" w14:textId="77777777" w:rsidR="00162627" w:rsidRPr="000D6F34" w:rsidRDefault="00162627" w:rsidP="00162627">
            <w:r w:rsidRPr="000D6F34">
              <w:t>Liczba osób objętych wsparciem: 48</w:t>
            </w:r>
          </w:p>
          <w:p w14:paraId="14A3D2AD" w14:textId="52886FC4" w:rsidR="00162627" w:rsidRPr="000A08FC" w:rsidRDefault="00162627" w:rsidP="00162627">
            <w:r w:rsidRPr="000D6F34">
              <w:t xml:space="preserve">Liczba </w:t>
            </w:r>
            <w:r w:rsidRPr="000A08FC">
              <w:t>godzin dydaktycznych/zegarowych szkolenia: 3 h</w:t>
            </w:r>
          </w:p>
          <w:p w14:paraId="1C8F5266" w14:textId="57348393" w:rsidR="00162627" w:rsidRPr="000A08FC" w:rsidRDefault="00162627" w:rsidP="00162627">
            <w:r w:rsidRPr="000A08FC">
              <w:t>Liczba grup: 1</w:t>
            </w:r>
          </w:p>
          <w:p w14:paraId="4158D358" w14:textId="77777777" w:rsidR="00162627" w:rsidRPr="000A08FC" w:rsidRDefault="00162627" w:rsidP="00162627">
            <w:r w:rsidRPr="000A08FC">
              <w:t xml:space="preserve">Typ szkolenia: stacjonarne </w:t>
            </w:r>
          </w:p>
          <w:p w14:paraId="07B0AAF8" w14:textId="77777777" w:rsidR="00162627" w:rsidRPr="000A08FC" w:rsidRDefault="00162627" w:rsidP="00162627">
            <w:r w:rsidRPr="000A08FC">
              <w:t>Egzamin: wewnętrzny</w:t>
            </w:r>
          </w:p>
          <w:p w14:paraId="1F9B90F6" w14:textId="77777777" w:rsidR="00162627" w:rsidRPr="000A08FC" w:rsidRDefault="00162627" w:rsidP="00162627">
            <w:r w:rsidRPr="000A08FC">
              <w:t>Miejsce realizacji szkolenia: Zamawiający zapewnia sale dydaktyczne w szkole.</w:t>
            </w:r>
          </w:p>
          <w:p w14:paraId="2E14EEEE" w14:textId="77777777" w:rsidR="00162627" w:rsidRPr="009D34E2" w:rsidRDefault="00162627" w:rsidP="00162627">
            <w:r w:rsidRPr="000A08FC">
              <w:t xml:space="preserve">Przybliżony termin świadczenia </w:t>
            </w:r>
            <w:r w:rsidRPr="009D34E2">
              <w:t>wsparcia: marzec 2026 r. – marzec 2027 r.</w:t>
            </w:r>
          </w:p>
          <w:p w14:paraId="741EF7D3" w14:textId="77777777" w:rsidR="00162627" w:rsidRPr="009D34E2" w:rsidRDefault="00162627" w:rsidP="00162627">
            <w:r w:rsidRPr="009D34E2">
              <w:t>Materiały szkoleniowe: w formie drukowanej, wpięte w skoroszyt, po 1 egzemplarzu dla każdej osoby objętej projektem</w:t>
            </w:r>
          </w:p>
          <w:p w14:paraId="631651E9" w14:textId="77777777" w:rsidR="00162627" w:rsidRPr="009D34E2" w:rsidRDefault="00162627" w:rsidP="00162627">
            <w:r w:rsidRPr="009D34E2">
              <w:t>Kadra: prowadzący szkolenie - min. 2 letnie doświadczenie zaw. w dziedzinie, znajomość tematyki szkolenia</w:t>
            </w:r>
          </w:p>
          <w:p w14:paraId="6A514603" w14:textId="77777777" w:rsidR="00162627" w:rsidRPr="000E5727" w:rsidRDefault="00162627" w:rsidP="00162627">
            <w:r w:rsidRPr="000E5727">
              <w:rPr>
                <w:b/>
                <w:bCs/>
              </w:rPr>
              <w:t xml:space="preserve">Oczekiwane efekty szkolenia: </w:t>
            </w:r>
          </w:p>
          <w:p w14:paraId="1BBDF2C2" w14:textId="5C990B77" w:rsidR="00162627" w:rsidRPr="000E5727" w:rsidRDefault="00162627" w:rsidP="00162627">
            <w:r>
              <w:t>U</w:t>
            </w:r>
            <w:r w:rsidRPr="000E5727">
              <w:t>czestnicy zapoznają się z definicjami oraz charakterystyką problemu. Umieją rozpoznać problem oraz nabywaj</w:t>
            </w:r>
            <w:r>
              <w:t>ą</w:t>
            </w:r>
            <w:r w:rsidRPr="000E5727">
              <w:t xml:space="preserve"> umiej</w:t>
            </w:r>
            <w:r>
              <w:t>ę</w:t>
            </w:r>
            <w:r w:rsidRPr="000E5727">
              <w:t>tnoś</w:t>
            </w:r>
            <w:r>
              <w:t>ci</w:t>
            </w:r>
            <w:r w:rsidRPr="000E5727">
              <w:t xml:space="preserve"> w celu ich</w:t>
            </w:r>
          </w:p>
          <w:p w14:paraId="2A19C025" w14:textId="39D6F653" w:rsidR="00162627" w:rsidRPr="000E5727" w:rsidRDefault="00162627" w:rsidP="00162627">
            <w:r w:rsidRPr="000E5727">
              <w:t>poznania oraz pomocy. Poznają regulacje prawne oraz czynniki wpływające na myśli samobójcze. W trakcje szkolenia nabywaj</w:t>
            </w:r>
            <w:r>
              <w:t>ą</w:t>
            </w:r>
            <w:r w:rsidRPr="000E5727">
              <w:t xml:space="preserve"> umiejętności rozmawiania i psychoedukacji uczniów oraz rodziców.</w:t>
            </w:r>
          </w:p>
          <w:p w14:paraId="1FFE4947" w14:textId="2CB6A5E1" w:rsidR="00162627" w:rsidRPr="000E5727" w:rsidRDefault="00162627" w:rsidP="00162627">
            <w:pPr>
              <w:rPr>
                <w:b/>
                <w:bCs/>
              </w:rPr>
            </w:pPr>
            <w:r w:rsidRPr="000E5727">
              <w:rPr>
                <w:b/>
                <w:bCs/>
              </w:rPr>
              <w:t>Ramowy program szkolenia:</w:t>
            </w:r>
          </w:p>
          <w:p w14:paraId="6AA2A633" w14:textId="7C7ACDB6" w:rsidR="00162627" w:rsidRDefault="00162627" w:rsidP="00162627">
            <w:pPr>
              <w:pStyle w:val="Akapitzlist"/>
              <w:numPr>
                <w:ilvl w:val="0"/>
                <w:numId w:val="28"/>
              </w:numPr>
              <w:ind w:left="455"/>
            </w:pPr>
            <w:r w:rsidRPr="000E5727">
              <w:t>Skala problemu prób samobójczych oraz samouszkodzeń wśród dzieci i młodzieży.</w:t>
            </w:r>
          </w:p>
          <w:p w14:paraId="150A63F5" w14:textId="45D473F0" w:rsidR="00162627" w:rsidRPr="000E5727" w:rsidRDefault="00162627" w:rsidP="00162627">
            <w:pPr>
              <w:pStyle w:val="Akapitzlist"/>
              <w:numPr>
                <w:ilvl w:val="0"/>
                <w:numId w:val="28"/>
              </w:numPr>
              <w:ind w:left="455"/>
            </w:pPr>
            <w:r w:rsidRPr="000E5727">
              <w:t>Charakterystyka zjawiska: rodzaje,</w:t>
            </w:r>
            <w:r>
              <w:t xml:space="preserve"> </w:t>
            </w:r>
            <w:r w:rsidRPr="000E5727">
              <w:t>formy,</w:t>
            </w:r>
            <w:r>
              <w:t xml:space="preserve"> </w:t>
            </w:r>
            <w:r w:rsidRPr="000E5727">
              <w:t>funkcje samouszkodzeń.</w:t>
            </w:r>
          </w:p>
          <w:p w14:paraId="70403B4F" w14:textId="404F2476" w:rsidR="00162627" w:rsidRDefault="00162627" w:rsidP="00162627">
            <w:pPr>
              <w:pStyle w:val="Akapitzlist"/>
              <w:numPr>
                <w:ilvl w:val="0"/>
                <w:numId w:val="28"/>
              </w:numPr>
              <w:ind w:left="455"/>
            </w:pPr>
            <w:r w:rsidRPr="000E5727">
              <w:t>Samouszkodzenia a próby samobójcze i próby samobójcze.</w:t>
            </w:r>
          </w:p>
          <w:p w14:paraId="0C5819D3" w14:textId="4402BCB0" w:rsidR="00162627" w:rsidRDefault="00162627" w:rsidP="00162627">
            <w:pPr>
              <w:pStyle w:val="Akapitzlist"/>
              <w:numPr>
                <w:ilvl w:val="0"/>
                <w:numId w:val="28"/>
              </w:numPr>
              <w:ind w:left="455"/>
            </w:pPr>
            <w:r w:rsidRPr="000E5727">
              <w:t>Czynniki ryzyka samouszkodzeń u dzieci i młodzieży.</w:t>
            </w:r>
          </w:p>
          <w:p w14:paraId="38ACFB28" w14:textId="6D942E70" w:rsidR="00162627" w:rsidRDefault="00162627" w:rsidP="00162627">
            <w:pPr>
              <w:pStyle w:val="Akapitzlist"/>
              <w:numPr>
                <w:ilvl w:val="0"/>
                <w:numId w:val="28"/>
              </w:numPr>
              <w:ind w:left="455"/>
            </w:pPr>
            <w:r w:rsidRPr="000E5727">
              <w:t>Postępowanie w przypadku ujawnienia zachowań samouszkadzających.</w:t>
            </w:r>
          </w:p>
          <w:p w14:paraId="7645192A" w14:textId="3CA706CA" w:rsidR="00162627" w:rsidRDefault="00162627" w:rsidP="00162627">
            <w:pPr>
              <w:pStyle w:val="Akapitzlist"/>
              <w:numPr>
                <w:ilvl w:val="0"/>
                <w:numId w:val="28"/>
              </w:numPr>
              <w:ind w:left="455"/>
            </w:pPr>
            <w:r w:rsidRPr="000E5727">
              <w:t>Wybrane metody pracy z samouszkodzeniami u dzieci i młodzieży.</w:t>
            </w:r>
          </w:p>
        </w:tc>
      </w:tr>
      <w:tr w:rsidR="00613D1F" w14:paraId="29A836A3" w14:textId="77777777" w:rsidTr="005E58A3">
        <w:tc>
          <w:tcPr>
            <w:tcW w:w="562" w:type="dxa"/>
          </w:tcPr>
          <w:p w14:paraId="5027AF1D" w14:textId="6DC3267C" w:rsidR="00613D1F" w:rsidRPr="005319A1" w:rsidRDefault="00613D1F" w:rsidP="00613D1F">
            <w:pPr>
              <w:rPr>
                <w:b/>
                <w:bCs/>
                <w:color w:val="EE0000"/>
              </w:rPr>
            </w:pPr>
            <w:r w:rsidRPr="00413F91">
              <w:rPr>
                <w:b/>
                <w:bCs/>
              </w:rPr>
              <w:t>3</w:t>
            </w:r>
          </w:p>
        </w:tc>
        <w:tc>
          <w:tcPr>
            <w:tcW w:w="2694" w:type="dxa"/>
          </w:tcPr>
          <w:p w14:paraId="1D75DA5B" w14:textId="72A85379" w:rsidR="00613D1F" w:rsidRPr="005319A1" w:rsidRDefault="00613D1F" w:rsidP="00613D1F">
            <w:pPr>
              <w:ind w:right="-113"/>
              <w:rPr>
                <w:rFonts w:cstheme="minorHAnsi"/>
                <w:b/>
                <w:bCs/>
                <w:color w:val="EE0000"/>
              </w:rPr>
            </w:pPr>
            <w:r w:rsidRPr="00413F91">
              <w:rPr>
                <w:b/>
                <w:bCs/>
              </w:rPr>
              <w:t>Szkolenie z zakresu zapobiegania dyskryminacji i przemocy motywowanych uprzedzeniami (N)</w:t>
            </w:r>
          </w:p>
        </w:tc>
        <w:tc>
          <w:tcPr>
            <w:tcW w:w="12768" w:type="dxa"/>
          </w:tcPr>
          <w:p w14:paraId="3E974B42" w14:textId="77777777" w:rsidR="00613D1F" w:rsidRPr="00930766" w:rsidRDefault="00613D1F" w:rsidP="00613D1F">
            <w:r w:rsidRPr="00930766">
              <w:t xml:space="preserve">Liczba osób objętych wsparciem: </w:t>
            </w:r>
            <w:r>
              <w:t>48</w:t>
            </w:r>
          </w:p>
          <w:p w14:paraId="4D2EF805" w14:textId="77777777" w:rsidR="00613D1F" w:rsidRDefault="00613D1F" w:rsidP="00613D1F">
            <w:r w:rsidRPr="00930766">
              <w:t>Liczba godzin dydaktycznych/zegarowych szkolenia: 8 h</w:t>
            </w:r>
          </w:p>
          <w:p w14:paraId="1DEDB7E0" w14:textId="77777777" w:rsidR="00613D1F" w:rsidRPr="00930766" w:rsidRDefault="00613D1F" w:rsidP="00613D1F">
            <w:r>
              <w:t>Liczba grup: 2</w:t>
            </w:r>
          </w:p>
          <w:p w14:paraId="43B3E0F8" w14:textId="77777777" w:rsidR="00613D1F" w:rsidRPr="00930766" w:rsidRDefault="00613D1F" w:rsidP="00613D1F">
            <w:r w:rsidRPr="00930766">
              <w:t>Typ szkolenia: stacjonarne</w:t>
            </w:r>
          </w:p>
          <w:p w14:paraId="66CA66B4" w14:textId="77777777" w:rsidR="00613D1F" w:rsidRPr="00930766" w:rsidRDefault="00613D1F" w:rsidP="00613D1F">
            <w:r w:rsidRPr="00930766">
              <w:t>Egzamin: wewnętrzny</w:t>
            </w:r>
          </w:p>
          <w:p w14:paraId="7DD2F4B5" w14:textId="77777777" w:rsidR="00613D1F" w:rsidRPr="00930766" w:rsidRDefault="00613D1F" w:rsidP="00613D1F">
            <w:r w:rsidRPr="00930766">
              <w:t xml:space="preserve">Miejsce realizacji szkolenia: zapewnia Wykonawca </w:t>
            </w:r>
          </w:p>
          <w:p w14:paraId="2102C47C" w14:textId="77777777" w:rsidR="00613D1F" w:rsidRPr="00930766" w:rsidRDefault="00613D1F" w:rsidP="00613D1F">
            <w:r w:rsidRPr="00930766">
              <w:t>Przybliżony termin świadczenia wsparcia: marzec 202</w:t>
            </w:r>
            <w:r>
              <w:t>6</w:t>
            </w:r>
            <w:r w:rsidRPr="00930766">
              <w:t xml:space="preserve"> r. – marzec 202</w:t>
            </w:r>
            <w:r>
              <w:t>7</w:t>
            </w:r>
            <w:r w:rsidRPr="00930766">
              <w:t xml:space="preserve"> r.</w:t>
            </w:r>
          </w:p>
          <w:p w14:paraId="02387EED" w14:textId="77777777" w:rsidR="00613D1F" w:rsidRPr="009752A2" w:rsidRDefault="00613D1F" w:rsidP="00613D1F">
            <w:r w:rsidRPr="009752A2">
              <w:t>Materiały szkoleniowe: w formie drukowanej, wpięte w skoroszyt, po 1 egzemplarzu dla każdej osoby objętej projektem</w:t>
            </w:r>
          </w:p>
          <w:p w14:paraId="4C69EE36" w14:textId="77777777" w:rsidR="00613D1F" w:rsidRPr="009752A2" w:rsidRDefault="00613D1F" w:rsidP="00613D1F">
            <w:r w:rsidRPr="009752A2">
              <w:t>Kadra: prowadzący szkolenie - min. 2 letnie doświadczenie zaw. w dziedzinie, znajomość tematyki szkolenia</w:t>
            </w:r>
          </w:p>
          <w:p w14:paraId="16E47C97" w14:textId="77777777" w:rsidR="00613D1F" w:rsidRDefault="00613D1F" w:rsidP="00613D1F">
            <w:pPr>
              <w:rPr>
                <w:b/>
                <w:bCs/>
              </w:rPr>
            </w:pPr>
            <w:r w:rsidRPr="008E4FD0">
              <w:rPr>
                <w:b/>
                <w:bCs/>
              </w:rPr>
              <w:t>Oczekiwane efekty szkolenia:</w:t>
            </w:r>
          </w:p>
          <w:p w14:paraId="568C77B5" w14:textId="77777777" w:rsidR="00613D1F" w:rsidRPr="003B5BC4" w:rsidRDefault="00613D1F" w:rsidP="00613D1F">
            <w:r>
              <w:t>N</w:t>
            </w:r>
            <w:r w:rsidRPr="00EA4CD9">
              <w:t xml:space="preserve">auczyciel </w:t>
            </w:r>
            <w:r>
              <w:t xml:space="preserve">pozna, </w:t>
            </w:r>
            <w:r w:rsidRPr="003B5BC4">
              <w:t>jak reagować na przejawy dyskryminacji i mowy nienawiści,</w:t>
            </w:r>
            <w:r>
              <w:t xml:space="preserve"> </w:t>
            </w:r>
            <w:r w:rsidRPr="003B5BC4">
              <w:t>zapobieganie oraz przeciwdziałanie dyskryminacji i przemocy motywowanej niechęcią,</w:t>
            </w:r>
            <w:r>
              <w:t xml:space="preserve"> </w:t>
            </w:r>
            <w:r w:rsidRPr="003B5BC4">
              <w:t>uprzedzeniami (ze względu m.in. na płeć, rasę, pochodzenie etniczne, religię lub światopogląd,</w:t>
            </w:r>
          </w:p>
          <w:p w14:paraId="65D94633" w14:textId="77777777" w:rsidR="00613D1F" w:rsidRDefault="00613D1F" w:rsidP="00613D1F">
            <w:r w:rsidRPr="003B5BC4">
              <w:t>niepełnosprawność oraz orientację seksualną i tożsamość płciową), tolerancja, wolność i szacunek</w:t>
            </w:r>
            <w:r>
              <w:t xml:space="preserve"> </w:t>
            </w:r>
            <w:r w:rsidRPr="003B5BC4">
              <w:t>do drugiej os</w:t>
            </w:r>
            <w:r>
              <w:t>oby.</w:t>
            </w:r>
          </w:p>
          <w:p w14:paraId="193E4487" w14:textId="77777777" w:rsidR="00613D1F" w:rsidRPr="00D51219" w:rsidRDefault="00613D1F" w:rsidP="00613D1F">
            <w:pPr>
              <w:rPr>
                <w:b/>
                <w:bCs/>
              </w:rPr>
            </w:pPr>
            <w:r w:rsidRPr="00D51219">
              <w:rPr>
                <w:b/>
                <w:bCs/>
              </w:rPr>
              <w:t xml:space="preserve">Ramowy program szkolenia: </w:t>
            </w:r>
          </w:p>
          <w:p w14:paraId="04D7A239" w14:textId="77777777" w:rsidR="00613D1F" w:rsidRPr="00D845BA" w:rsidRDefault="00613D1F" w:rsidP="00613D1F">
            <w:r w:rsidRPr="00D51219">
              <w:t xml:space="preserve">Omówienie </w:t>
            </w:r>
            <w:r>
              <w:t>tematyki a</w:t>
            </w:r>
            <w:r w:rsidRPr="00D845BA">
              <w:t>ntydyskryminacja w praktyce szkolnej- jak reagować na przejawy dyskryminacji i mowy nienawiści,</w:t>
            </w:r>
          </w:p>
          <w:p w14:paraId="4D46A156" w14:textId="5F771A81" w:rsidR="00613D1F" w:rsidRPr="000D6F34" w:rsidRDefault="00613D1F" w:rsidP="00613D1F">
            <w:r w:rsidRPr="00D845BA">
              <w:t>zapobieganie oraz przeciwdziałanie dyskryminacji i przemocy motywowanej niechęcią,</w:t>
            </w:r>
            <w:r>
              <w:t xml:space="preserve"> </w:t>
            </w:r>
            <w:r w:rsidRPr="00D845BA">
              <w:t>uprzedzeniami (ze względu m.in. na płeć, rasę, pochodzenie etniczne, religię lub światopogląd,</w:t>
            </w:r>
            <w:r>
              <w:t xml:space="preserve"> </w:t>
            </w:r>
            <w:r w:rsidRPr="00D845BA">
              <w:t>niepełnosprawność oraz orientację seksualną i tożsamość płciową), tolerancja, wolność i</w:t>
            </w:r>
            <w:r>
              <w:t> </w:t>
            </w:r>
            <w:r w:rsidRPr="00D845BA">
              <w:t>szacunek</w:t>
            </w:r>
            <w:r>
              <w:t xml:space="preserve"> </w:t>
            </w:r>
            <w:r w:rsidRPr="00D845BA">
              <w:t>do drugiej os</w:t>
            </w:r>
            <w:r>
              <w:t>oby. M</w:t>
            </w:r>
            <w:r w:rsidRPr="00EA4CD9">
              <w:t>etod i technik</w:t>
            </w:r>
            <w:r w:rsidRPr="0045162F">
              <w:t xml:space="preserve"> </w:t>
            </w:r>
            <w:r w:rsidRPr="00EA4CD9">
              <w:t xml:space="preserve">pracy w grupie, w której znajdują się uczniowie o różnych preferencjach i możliwościach, </w:t>
            </w:r>
            <w:r>
              <w:t xml:space="preserve">jak </w:t>
            </w:r>
            <w:r w:rsidRPr="0045162F">
              <w:t>motywować uczniów o niskim poziomie motywacji, jak pracować z uczniem wysoko inteligentnym, aby nie nudził się na lekcjach i nie stracił zainteresowania przedmiotem, jak planować pracę w grupach/parach, gdy w grupie znajdują się uczniowie o różnych potencjałach.</w:t>
            </w:r>
          </w:p>
        </w:tc>
      </w:tr>
      <w:tr w:rsidR="00613D1F" w14:paraId="7B71F22D" w14:textId="77777777" w:rsidTr="004362F7">
        <w:tc>
          <w:tcPr>
            <w:tcW w:w="16024" w:type="dxa"/>
            <w:gridSpan w:val="3"/>
            <w:shd w:val="clear" w:color="auto" w:fill="D9D9D9" w:themeFill="background1" w:themeFillShade="D9"/>
          </w:tcPr>
          <w:p w14:paraId="47E7E9DD" w14:textId="77777777" w:rsidR="00613D1F" w:rsidRDefault="00613D1F" w:rsidP="00613D1F">
            <w:pPr>
              <w:jc w:val="center"/>
              <w:rPr>
                <w:b/>
                <w:bCs/>
              </w:rPr>
            </w:pPr>
          </w:p>
          <w:p w14:paraId="055EC3C0" w14:textId="77777777" w:rsidR="00613D1F" w:rsidRDefault="00613D1F" w:rsidP="00613D1F">
            <w:pPr>
              <w:jc w:val="center"/>
              <w:rPr>
                <w:b/>
                <w:bCs/>
                <w:sz w:val="24"/>
                <w:szCs w:val="24"/>
              </w:rPr>
            </w:pPr>
            <w:r w:rsidRPr="00A44478">
              <w:rPr>
                <w:b/>
                <w:bCs/>
                <w:sz w:val="24"/>
                <w:szCs w:val="24"/>
              </w:rPr>
              <w:t>Część VIII</w:t>
            </w:r>
          </w:p>
          <w:p w14:paraId="6EDEFBE2" w14:textId="214DFCCC" w:rsidR="00613D1F" w:rsidRPr="00A44478" w:rsidRDefault="00613D1F" w:rsidP="00613D1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13D1F" w14:paraId="4D0DA415" w14:textId="130CC582" w:rsidTr="00614F07">
        <w:tc>
          <w:tcPr>
            <w:tcW w:w="562" w:type="dxa"/>
          </w:tcPr>
          <w:p w14:paraId="2C237C82" w14:textId="08A89A74" w:rsidR="00613D1F" w:rsidRPr="005908E8" w:rsidRDefault="00613D1F" w:rsidP="00613D1F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694" w:type="dxa"/>
          </w:tcPr>
          <w:p w14:paraId="686C487D" w14:textId="06F181B6" w:rsidR="00613D1F" w:rsidRPr="0032217A" w:rsidRDefault="00613D1F" w:rsidP="00613D1F">
            <w:pPr>
              <w:rPr>
                <w:rFonts w:cstheme="minorHAnsi"/>
                <w:b/>
                <w:bCs/>
              </w:rPr>
            </w:pPr>
            <w:r w:rsidRPr="00725EA5">
              <w:rPr>
                <w:rFonts w:cstheme="minorHAnsi"/>
                <w:b/>
                <w:bCs/>
              </w:rPr>
              <w:t>Kurs spedytora</w:t>
            </w:r>
            <w:r>
              <w:rPr>
                <w:rFonts w:cstheme="minorHAnsi"/>
                <w:b/>
                <w:bCs/>
              </w:rPr>
              <w:t xml:space="preserve"> </w:t>
            </w:r>
            <w:r w:rsidR="00F727C3" w:rsidRPr="00413F91">
              <w:rPr>
                <w:b/>
                <w:bCs/>
              </w:rPr>
              <w:t>(N)</w:t>
            </w:r>
          </w:p>
        </w:tc>
        <w:tc>
          <w:tcPr>
            <w:tcW w:w="12768" w:type="dxa"/>
          </w:tcPr>
          <w:p w14:paraId="341EC5B5" w14:textId="1272B8C7" w:rsidR="00613D1F" w:rsidRPr="000E5727" w:rsidRDefault="00613D1F" w:rsidP="00613D1F">
            <w:r w:rsidRPr="000E5727">
              <w:t>Liczba osób objętych wsparciem: 1</w:t>
            </w:r>
          </w:p>
          <w:p w14:paraId="1B938BDF" w14:textId="3D78ECC0" w:rsidR="00613D1F" w:rsidRPr="0070218F" w:rsidRDefault="00613D1F" w:rsidP="00613D1F">
            <w:r w:rsidRPr="0070218F">
              <w:t>Liczba godzin dydaktycznych/zegarowych szkolenia: 10 h</w:t>
            </w:r>
          </w:p>
          <w:p w14:paraId="1C139E5D" w14:textId="316BD83A" w:rsidR="00613D1F" w:rsidRPr="0070218F" w:rsidRDefault="00613D1F" w:rsidP="00613D1F">
            <w:r w:rsidRPr="0070218F">
              <w:t>Typ szkolenia: zewnętrzne</w:t>
            </w:r>
          </w:p>
          <w:p w14:paraId="37AF0404" w14:textId="14B85C15" w:rsidR="00613D1F" w:rsidRPr="0070218F" w:rsidRDefault="00613D1F" w:rsidP="00613D1F">
            <w:r w:rsidRPr="0070218F">
              <w:t xml:space="preserve">Egzamin: </w:t>
            </w:r>
            <w:r>
              <w:t>wewnętrzny</w:t>
            </w:r>
            <w:r w:rsidRPr="0070218F">
              <w:t xml:space="preserve"> </w:t>
            </w:r>
          </w:p>
          <w:p w14:paraId="58D55522" w14:textId="77777777" w:rsidR="00613D1F" w:rsidRPr="000E5727" w:rsidRDefault="00613D1F" w:rsidP="00613D1F">
            <w:r w:rsidRPr="0070218F">
              <w:t xml:space="preserve">Przybliżony termin </w:t>
            </w:r>
            <w:r w:rsidRPr="000E5727">
              <w:t>świadczenia wsparcia: marzec 2026 r. – marzec 2027 r.</w:t>
            </w:r>
          </w:p>
          <w:p w14:paraId="0B2FD3B8" w14:textId="77777777" w:rsidR="00613D1F" w:rsidRPr="000E5727" w:rsidRDefault="00613D1F" w:rsidP="00613D1F">
            <w:r w:rsidRPr="000E5727">
              <w:t>Materiały szkoleniowe: w formie drukowanej, wpięte w skoroszyt, po 1 egzemplarzu dla każdej osoby objętej projektem</w:t>
            </w:r>
          </w:p>
          <w:p w14:paraId="44D9EF91" w14:textId="77777777" w:rsidR="00613D1F" w:rsidRPr="000E5727" w:rsidRDefault="00613D1F" w:rsidP="00613D1F">
            <w:r w:rsidRPr="000E5727">
              <w:t>Kadra: prowadzący szkolenie - min. 2 letnie doświadczenie zaw. w dziedzinie, znajomość tematyki szkolenia</w:t>
            </w:r>
          </w:p>
          <w:p w14:paraId="77C87094" w14:textId="3A4E6C19" w:rsidR="00613D1F" w:rsidRPr="002E519A" w:rsidRDefault="00613D1F" w:rsidP="00613D1F">
            <w:pPr>
              <w:rPr>
                <w:b/>
                <w:bCs/>
              </w:rPr>
            </w:pPr>
            <w:r w:rsidRPr="002E519A">
              <w:rPr>
                <w:b/>
                <w:bCs/>
              </w:rPr>
              <w:t xml:space="preserve">Oczekiwane efekty szkolenia: </w:t>
            </w:r>
          </w:p>
          <w:p w14:paraId="3FAF49CA" w14:textId="06A9B6D7" w:rsidR="00613D1F" w:rsidRPr="002E519A" w:rsidRDefault="00613D1F" w:rsidP="00613D1F">
            <w:r>
              <w:t>U</w:t>
            </w:r>
            <w:r w:rsidRPr="000E5727">
              <w:t xml:space="preserve">czestnicy </w:t>
            </w:r>
            <w:r>
              <w:t>n</w:t>
            </w:r>
            <w:r w:rsidRPr="000E5727">
              <w:t>abywają umiejętności związane z transportem</w:t>
            </w:r>
            <w:r>
              <w:t xml:space="preserve">: </w:t>
            </w:r>
            <w:r w:rsidRPr="000E5727">
              <w:t>poznawanie kodów i umiejętnoś</w:t>
            </w:r>
            <w:r>
              <w:t>ć</w:t>
            </w:r>
            <w:r w:rsidRPr="000E5727">
              <w:t xml:space="preserve"> w</w:t>
            </w:r>
            <w:r>
              <w:t>y</w:t>
            </w:r>
            <w:r w:rsidRPr="000E5727">
              <w:t xml:space="preserve">czytania tras, zasady przepływu towarów, wyceny </w:t>
            </w:r>
            <w:r w:rsidRPr="002E519A">
              <w:t>transportu min stawki za km., trasy kursów bezpieczne i mniej bezpieczne, podejście marketingowe do pozyskania jak największej ilości kontrahentów.</w:t>
            </w:r>
            <w:r>
              <w:t xml:space="preserve"> Dodatkowo: </w:t>
            </w:r>
            <w:r w:rsidRPr="000E5727">
              <w:t>umiejętności pozwalające na zarządzanie flotą pojazdów i skuteczną sprzedaż ładunków</w:t>
            </w:r>
            <w:r>
              <w:t xml:space="preserve"> oraz </w:t>
            </w:r>
            <w:r w:rsidRPr="000E5727">
              <w:t>zarządzania stresem i rozwiązywania problemów w profesjonalny sposób</w:t>
            </w:r>
            <w:r>
              <w:t>. P</w:t>
            </w:r>
            <w:r w:rsidRPr="000E5727">
              <w:t>o zdaniu egzaminu</w:t>
            </w:r>
            <w:r>
              <w:t xml:space="preserve"> uczestnik otrzymuje </w:t>
            </w:r>
            <w:r w:rsidRPr="000E5727">
              <w:t>Międzynarodowy certyfikat</w:t>
            </w:r>
            <w:r>
              <w:t>.</w:t>
            </w:r>
          </w:p>
          <w:p w14:paraId="2F632301" w14:textId="77777777" w:rsidR="00613D1F" w:rsidRPr="002E519A" w:rsidRDefault="00613D1F" w:rsidP="00613D1F">
            <w:pPr>
              <w:rPr>
                <w:b/>
                <w:bCs/>
              </w:rPr>
            </w:pPr>
            <w:r w:rsidRPr="002E519A">
              <w:rPr>
                <w:b/>
                <w:bCs/>
              </w:rPr>
              <w:t xml:space="preserve">Ramowy program szkolenia:   </w:t>
            </w:r>
          </w:p>
          <w:p w14:paraId="76BD5B88" w14:textId="3A7E5705" w:rsidR="00613D1F" w:rsidRPr="000E5727" w:rsidRDefault="00613D1F" w:rsidP="00613D1F">
            <w:pPr>
              <w:pStyle w:val="Akapitzlist"/>
              <w:numPr>
                <w:ilvl w:val="0"/>
                <w:numId w:val="10"/>
              </w:numPr>
              <w:ind w:left="455"/>
            </w:pPr>
            <w:r w:rsidRPr="000E5727">
              <w:t>Jak wygląda praca spedytora i w jakich firmach możesz się zatrudnić.</w:t>
            </w:r>
          </w:p>
          <w:p w14:paraId="596D631F" w14:textId="07651B53" w:rsidR="00613D1F" w:rsidRPr="000E5727" w:rsidRDefault="00613D1F" w:rsidP="00613D1F">
            <w:pPr>
              <w:pStyle w:val="Akapitzlist"/>
              <w:numPr>
                <w:ilvl w:val="0"/>
                <w:numId w:val="10"/>
              </w:numPr>
              <w:ind w:left="455"/>
            </w:pPr>
            <w:r w:rsidRPr="000E5727">
              <w:t>Jak korzystać z mapy Europy, kodów pocztowych i planować optymalne trasy.</w:t>
            </w:r>
          </w:p>
          <w:p w14:paraId="548079B2" w14:textId="777485D2" w:rsidR="00613D1F" w:rsidRPr="000E5727" w:rsidRDefault="00613D1F" w:rsidP="00613D1F">
            <w:pPr>
              <w:pStyle w:val="Akapitzlist"/>
              <w:numPr>
                <w:ilvl w:val="0"/>
                <w:numId w:val="10"/>
              </w:numPr>
              <w:ind w:left="455"/>
            </w:pPr>
            <w:r w:rsidRPr="000E5727">
              <w:t>Zasady przepływu towarów na terenie Unii Europejskiej.</w:t>
            </w:r>
          </w:p>
          <w:p w14:paraId="5FC98EE8" w14:textId="1965684D" w:rsidR="00613D1F" w:rsidRPr="000E5727" w:rsidRDefault="00613D1F" w:rsidP="00613D1F">
            <w:pPr>
              <w:pStyle w:val="Akapitzlist"/>
              <w:numPr>
                <w:ilvl w:val="0"/>
                <w:numId w:val="10"/>
              </w:numPr>
              <w:ind w:left="455"/>
            </w:pPr>
            <w:r w:rsidRPr="000E5727">
              <w:t>Rodzaje pojazdów w transporcie międzynarodowym.</w:t>
            </w:r>
          </w:p>
          <w:p w14:paraId="527C540A" w14:textId="30F57CAB" w:rsidR="00613D1F" w:rsidRPr="000E5727" w:rsidRDefault="00613D1F" w:rsidP="00613D1F">
            <w:pPr>
              <w:pStyle w:val="Akapitzlist"/>
              <w:numPr>
                <w:ilvl w:val="0"/>
                <w:numId w:val="10"/>
              </w:numPr>
              <w:ind w:left="455"/>
            </w:pPr>
            <w:r w:rsidRPr="000E5727">
              <w:t>Czas pracy kierowcy i przepisy prawne.</w:t>
            </w:r>
          </w:p>
          <w:p w14:paraId="06B0E3D8" w14:textId="71729146" w:rsidR="00613D1F" w:rsidRPr="000E5727" w:rsidRDefault="00613D1F" w:rsidP="00613D1F">
            <w:pPr>
              <w:pStyle w:val="Akapitzlist"/>
              <w:numPr>
                <w:ilvl w:val="0"/>
                <w:numId w:val="10"/>
              </w:numPr>
              <w:ind w:left="455"/>
            </w:pPr>
            <w:r w:rsidRPr="000E5727">
              <w:t>Obsługa platform transportowych TRANS.EU i TIMOCOM.</w:t>
            </w:r>
          </w:p>
          <w:p w14:paraId="4B2191A3" w14:textId="5608750E" w:rsidR="00613D1F" w:rsidRPr="000E5727" w:rsidRDefault="00613D1F" w:rsidP="00613D1F">
            <w:pPr>
              <w:pStyle w:val="Akapitzlist"/>
              <w:numPr>
                <w:ilvl w:val="0"/>
                <w:numId w:val="10"/>
              </w:numPr>
              <w:ind w:left="455"/>
            </w:pPr>
            <w:r w:rsidRPr="000E5727">
              <w:t>Jak wyceniać transport i jakie regiony są najbardziej opłacalne.</w:t>
            </w:r>
          </w:p>
          <w:p w14:paraId="61DCEE95" w14:textId="2710EBF5" w:rsidR="00613D1F" w:rsidRPr="000E5727" w:rsidRDefault="00613D1F" w:rsidP="00613D1F">
            <w:pPr>
              <w:pStyle w:val="Akapitzlist"/>
              <w:numPr>
                <w:ilvl w:val="0"/>
                <w:numId w:val="10"/>
              </w:numPr>
              <w:ind w:left="455"/>
            </w:pPr>
            <w:r w:rsidRPr="000E5727">
              <w:t>Budowanie trwałych relacji z klientami i przewoźnikami.</w:t>
            </w:r>
          </w:p>
          <w:p w14:paraId="73B9B832" w14:textId="4A04BBCA" w:rsidR="00613D1F" w:rsidRPr="000E5727" w:rsidRDefault="00613D1F" w:rsidP="00613D1F">
            <w:pPr>
              <w:pStyle w:val="Akapitzlist"/>
              <w:numPr>
                <w:ilvl w:val="0"/>
                <w:numId w:val="10"/>
              </w:numPr>
              <w:ind w:left="455"/>
            </w:pPr>
            <w:r w:rsidRPr="000E5727">
              <w:t>Jak zapewnić wysoki standard obsługi i utrzymać klientów.</w:t>
            </w:r>
          </w:p>
          <w:p w14:paraId="396A61EF" w14:textId="6CAA06B1" w:rsidR="00613D1F" w:rsidRPr="000E5727" w:rsidRDefault="00613D1F" w:rsidP="00613D1F">
            <w:pPr>
              <w:pStyle w:val="Akapitzlist"/>
              <w:numPr>
                <w:ilvl w:val="0"/>
                <w:numId w:val="10"/>
              </w:numPr>
              <w:ind w:left="455"/>
            </w:pPr>
            <w:r w:rsidRPr="000E5727">
              <w:t>Jak skutecznie przygotować się do rozmowy kwalifikacyjnej i znaleźć najlepsze oferty pracy.</w:t>
            </w:r>
          </w:p>
        </w:tc>
      </w:tr>
      <w:tr w:rsidR="00613D1F" w14:paraId="2DD398EC" w14:textId="77777777" w:rsidTr="002232BC">
        <w:tc>
          <w:tcPr>
            <w:tcW w:w="562" w:type="dxa"/>
          </w:tcPr>
          <w:p w14:paraId="5FF0F9A5" w14:textId="171DD744" w:rsidR="00613D1F" w:rsidRPr="005908E8" w:rsidRDefault="00613D1F" w:rsidP="00613D1F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694" w:type="dxa"/>
          </w:tcPr>
          <w:p w14:paraId="3AA60CFA" w14:textId="0D214595" w:rsidR="00613D1F" w:rsidRPr="00EA3332" w:rsidRDefault="00613D1F" w:rsidP="00613D1F">
            <w:pPr>
              <w:rPr>
                <w:rFonts w:cstheme="minorHAnsi"/>
                <w:b/>
                <w:bCs/>
              </w:rPr>
            </w:pPr>
            <w:r w:rsidRPr="00EA3332">
              <w:rPr>
                <w:rFonts w:cstheme="minorHAnsi"/>
                <w:b/>
                <w:bCs/>
              </w:rPr>
              <w:t>Zarządzanie flotą pojazdów</w:t>
            </w:r>
            <w:r>
              <w:rPr>
                <w:rFonts w:cstheme="minorHAnsi"/>
                <w:b/>
                <w:bCs/>
              </w:rPr>
              <w:t xml:space="preserve"> </w:t>
            </w:r>
            <w:r w:rsidR="00F727C3" w:rsidRPr="00413F91">
              <w:rPr>
                <w:b/>
                <w:bCs/>
              </w:rPr>
              <w:t>(N)</w:t>
            </w:r>
          </w:p>
        </w:tc>
        <w:tc>
          <w:tcPr>
            <w:tcW w:w="12768" w:type="dxa"/>
          </w:tcPr>
          <w:p w14:paraId="615A0421" w14:textId="77777777" w:rsidR="00613D1F" w:rsidRPr="00477552" w:rsidRDefault="00613D1F" w:rsidP="00613D1F">
            <w:r w:rsidRPr="00477552">
              <w:t>Liczba osób objętych wsparciem: 1</w:t>
            </w:r>
          </w:p>
          <w:p w14:paraId="555D57A7" w14:textId="0A596F84" w:rsidR="00613D1F" w:rsidRPr="00477552" w:rsidRDefault="00613D1F" w:rsidP="00613D1F">
            <w:r w:rsidRPr="00477552">
              <w:t>Liczba godzin dydaktycznych/zegarowych szkolenia: 8 h</w:t>
            </w:r>
          </w:p>
          <w:p w14:paraId="78F8908F" w14:textId="77777777" w:rsidR="00613D1F" w:rsidRPr="00477552" w:rsidRDefault="00613D1F" w:rsidP="00613D1F">
            <w:r w:rsidRPr="00477552">
              <w:t>Typ szkolenia: zewnętrzne</w:t>
            </w:r>
          </w:p>
          <w:p w14:paraId="72CEB78E" w14:textId="6B52B671" w:rsidR="00613D1F" w:rsidRPr="00477552" w:rsidRDefault="00613D1F" w:rsidP="00613D1F">
            <w:r w:rsidRPr="00477552">
              <w:t xml:space="preserve">Egzamin: wewnętrzny </w:t>
            </w:r>
          </w:p>
          <w:p w14:paraId="7F64BB4B" w14:textId="77777777" w:rsidR="00613D1F" w:rsidRPr="00477552" w:rsidRDefault="00613D1F" w:rsidP="00613D1F">
            <w:r w:rsidRPr="00477552">
              <w:t>Przybliżony termin świadczenia wsparcia: marzec 2026 r. – marzec 2027 r.</w:t>
            </w:r>
          </w:p>
          <w:p w14:paraId="56721E10" w14:textId="77777777" w:rsidR="00613D1F" w:rsidRPr="00477552" w:rsidRDefault="00613D1F" w:rsidP="00613D1F">
            <w:r w:rsidRPr="00477552">
              <w:t>Materiały szkoleniowe: w formie drukowanej, wpięte w skoroszyt, po 1 egzemplarzu dla każdej osoby objętej projektem</w:t>
            </w:r>
          </w:p>
          <w:p w14:paraId="72F8225A" w14:textId="77777777" w:rsidR="00613D1F" w:rsidRPr="00477552" w:rsidRDefault="00613D1F" w:rsidP="00613D1F">
            <w:r w:rsidRPr="00477552">
              <w:t>Kadra: prowadzący szkolenie - min. 2 letnie doświadczenie zaw. w dziedzinie, znajomość tematyki szkolenia</w:t>
            </w:r>
          </w:p>
          <w:p w14:paraId="34F534F5" w14:textId="77777777" w:rsidR="00613D1F" w:rsidRPr="00477552" w:rsidRDefault="00613D1F" w:rsidP="00613D1F">
            <w:pPr>
              <w:rPr>
                <w:b/>
                <w:bCs/>
              </w:rPr>
            </w:pPr>
            <w:r w:rsidRPr="00477552">
              <w:rPr>
                <w:b/>
                <w:bCs/>
              </w:rPr>
              <w:t xml:space="preserve">Oczekiwane efekty szkolenia: </w:t>
            </w:r>
          </w:p>
          <w:p w14:paraId="22073A88" w14:textId="7D6285D8" w:rsidR="00613D1F" w:rsidRDefault="00613D1F" w:rsidP="00613D1F">
            <w:r w:rsidRPr="00477552">
              <w:t>Szkolenie</w:t>
            </w:r>
            <w:r>
              <w:t xml:space="preserve"> p</w:t>
            </w:r>
            <w:r w:rsidRPr="00477552">
              <w:t>ozwala usystematyzować i pozyskać nową wiedzę, opanować umiejętności i zdobyć kompetencje zawodowe w dziedzinie zarządzania flotą pojazdów</w:t>
            </w:r>
            <w:r>
              <w:t xml:space="preserve">, </w:t>
            </w:r>
            <w:r w:rsidRPr="00477552">
              <w:t>przygotowuje do wykonywania obowiązków dyspozytora pojazdów ciężarowych i menadżera flot</w:t>
            </w:r>
            <w:r>
              <w:t xml:space="preserve"> </w:t>
            </w:r>
            <w:r w:rsidRPr="00477552">
              <w:t xml:space="preserve">w firmach transportowych, handlowych i produkcyjnych. </w:t>
            </w:r>
            <w:r>
              <w:t>U</w:t>
            </w:r>
            <w:r w:rsidRPr="00477552">
              <w:t xml:space="preserve">kończenie </w:t>
            </w:r>
            <w:r>
              <w:t>szkolenia kończy</w:t>
            </w:r>
            <w:r w:rsidRPr="00477552">
              <w:t xml:space="preserve"> się otrzymaniem certyfikatu potwierdzającego zdobytą wiedzę.</w:t>
            </w:r>
          </w:p>
          <w:p w14:paraId="1801DC22" w14:textId="55DFA93C" w:rsidR="00613D1F" w:rsidRPr="00477552" w:rsidRDefault="00613D1F" w:rsidP="00613D1F">
            <w:r w:rsidRPr="00477552">
              <w:t>Po zakończeniu kursu zarządzania flotą transportową uczestnik posiada wiedzę na temat:</w:t>
            </w:r>
          </w:p>
          <w:p w14:paraId="1A66B67B" w14:textId="77777777" w:rsidR="00613D1F" w:rsidRPr="00477552" w:rsidRDefault="00613D1F" w:rsidP="00613D1F">
            <w:pPr>
              <w:pStyle w:val="Akapitzlist"/>
              <w:numPr>
                <w:ilvl w:val="0"/>
                <w:numId w:val="9"/>
              </w:numPr>
              <w:ind w:left="455"/>
            </w:pPr>
            <w:r w:rsidRPr="00477552">
              <w:t>obliczania transportu z punktu A do punktu B z uwzględnieniem czasu pracy kierowcy,</w:t>
            </w:r>
          </w:p>
          <w:p w14:paraId="71735403" w14:textId="77777777" w:rsidR="00613D1F" w:rsidRPr="00477552" w:rsidRDefault="00613D1F" w:rsidP="00613D1F">
            <w:pPr>
              <w:pStyle w:val="Akapitzlist"/>
              <w:numPr>
                <w:ilvl w:val="0"/>
                <w:numId w:val="9"/>
              </w:numPr>
              <w:ind w:left="455"/>
            </w:pPr>
            <w:r w:rsidRPr="00477552">
              <w:t>opisywania naruszeń kierowców w sposób pozwalający na uchronienie zarówno ich, jak i firmy przed wysokimi karami,</w:t>
            </w:r>
          </w:p>
          <w:p w14:paraId="706AF44B" w14:textId="77777777" w:rsidR="00613D1F" w:rsidRPr="00477552" w:rsidRDefault="00613D1F" w:rsidP="00613D1F">
            <w:pPr>
              <w:pStyle w:val="Akapitzlist"/>
              <w:numPr>
                <w:ilvl w:val="0"/>
                <w:numId w:val="9"/>
              </w:numPr>
              <w:ind w:left="455"/>
            </w:pPr>
            <w:r w:rsidRPr="00477552">
              <w:t>poprawnego korzystania z giełd transportowych,</w:t>
            </w:r>
          </w:p>
          <w:p w14:paraId="522ACF2A" w14:textId="77777777" w:rsidR="00613D1F" w:rsidRPr="00477552" w:rsidRDefault="00613D1F" w:rsidP="00613D1F">
            <w:pPr>
              <w:pStyle w:val="Akapitzlist"/>
              <w:numPr>
                <w:ilvl w:val="0"/>
                <w:numId w:val="9"/>
              </w:numPr>
              <w:ind w:left="455"/>
            </w:pPr>
            <w:r w:rsidRPr="00477552">
              <w:t>właściwego obliczania powierzchni zajmowanej przez poszczególne ładunki,</w:t>
            </w:r>
          </w:p>
          <w:p w14:paraId="4F5A6A14" w14:textId="77777777" w:rsidR="00613D1F" w:rsidRPr="00477552" w:rsidRDefault="00613D1F" w:rsidP="00613D1F">
            <w:pPr>
              <w:pStyle w:val="Akapitzlist"/>
              <w:numPr>
                <w:ilvl w:val="0"/>
                <w:numId w:val="9"/>
              </w:numPr>
              <w:ind w:left="455"/>
            </w:pPr>
            <w:r w:rsidRPr="00477552">
              <w:t>najważniejszych dokumentów transportowych i różnic między nimi,</w:t>
            </w:r>
          </w:p>
          <w:p w14:paraId="5AA469B7" w14:textId="77777777" w:rsidR="00613D1F" w:rsidRPr="00477552" w:rsidRDefault="00613D1F" w:rsidP="00613D1F">
            <w:pPr>
              <w:pStyle w:val="Akapitzlist"/>
              <w:numPr>
                <w:ilvl w:val="0"/>
                <w:numId w:val="9"/>
              </w:numPr>
              <w:ind w:left="455"/>
            </w:pPr>
            <w:r w:rsidRPr="00477552">
              <w:t>oceny zleceń transportowych,</w:t>
            </w:r>
          </w:p>
          <w:p w14:paraId="70787342" w14:textId="77777777" w:rsidR="00613D1F" w:rsidRPr="00477552" w:rsidRDefault="00613D1F" w:rsidP="00613D1F">
            <w:pPr>
              <w:pStyle w:val="Akapitzlist"/>
              <w:numPr>
                <w:ilvl w:val="0"/>
                <w:numId w:val="9"/>
              </w:numPr>
              <w:ind w:left="455"/>
            </w:pPr>
            <w:r w:rsidRPr="00477552">
              <w:t>sposobów weryfikacji klientów w celu uchronienia firmy przed stratami.</w:t>
            </w:r>
          </w:p>
          <w:p w14:paraId="6FBE8E52" w14:textId="77777777" w:rsidR="00613D1F" w:rsidRPr="00E90999" w:rsidRDefault="00613D1F" w:rsidP="00613D1F">
            <w:pPr>
              <w:rPr>
                <w:b/>
                <w:bCs/>
              </w:rPr>
            </w:pPr>
            <w:r w:rsidRPr="00E90999">
              <w:rPr>
                <w:b/>
                <w:bCs/>
              </w:rPr>
              <w:t xml:space="preserve">Ramowy program szkolenia:   </w:t>
            </w:r>
          </w:p>
          <w:p w14:paraId="48DC80D3" w14:textId="701C8162" w:rsidR="00613D1F" w:rsidRDefault="00613D1F" w:rsidP="00613D1F">
            <w:r w:rsidRPr="006D60C4">
              <w:rPr>
                <w:u w:val="single"/>
              </w:rPr>
              <w:t>Część teoretyczna</w:t>
            </w:r>
            <w:r>
              <w:t xml:space="preserve"> - zapoznanie się z przepisami</w:t>
            </w:r>
            <w:r w:rsidRPr="00EB7253">
              <w:t xml:space="preserve"> regulując</w:t>
            </w:r>
            <w:r>
              <w:t>ymi</w:t>
            </w:r>
            <w:r w:rsidRPr="00EB7253">
              <w:t xml:space="preserve"> czas pracy kierowców</w:t>
            </w:r>
            <w:r>
              <w:t xml:space="preserve"> oraz podstawowymi pojęciami:</w:t>
            </w:r>
          </w:p>
          <w:p w14:paraId="5C962E25" w14:textId="645446E0" w:rsidR="00613D1F" w:rsidRPr="00EB7253" w:rsidRDefault="00613D1F" w:rsidP="00613D1F">
            <w:pPr>
              <w:pStyle w:val="Akapitzlist"/>
              <w:numPr>
                <w:ilvl w:val="0"/>
                <w:numId w:val="8"/>
              </w:numPr>
              <w:ind w:left="455"/>
            </w:pPr>
            <w:r>
              <w:t>c</w:t>
            </w:r>
            <w:r w:rsidRPr="00EB7253">
              <w:t>zas pracy kierowców</w:t>
            </w:r>
            <w:r>
              <w:t xml:space="preserve"> (</w:t>
            </w:r>
            <w:r w:rsidRPr="00EA3332">
              <w:t xml:space="preserve">w pojedynczej </w:t>
            </w:r>
            <w:r>
              <w:t xml:space="preserve">lub </w:t>
            </w:r>
            <w:r w:rsidRPr="00EA3332">
              <w:t>podwójnej obsadzie</w:t>
            </w:r>
            <w:r>
              <w:t>); p</w:t>
            </w:r>
            <w:r w:rsidRPr="00EB7253">
              <w:t>akiet mobilności</w:t>
            </w:r>
          </w:p>
          <w:p w14:paraId="101A3F3E" w14:textId="33964AF5" w:rsidR="00613D1F" w:rsidRPr="00EB7253" w:rsidRDefault="00613D1F" w:rsidP="00613D1F">
            <w:pPr>
              <w:pStyle w:val="Akapitzlist"/>
              <w:numPr>
                <w:ilvl w:val="0"/>
                <w:numId w:val="8"/>
              </w:numPr>
              <w:ind w:left="455"/>
            </w:pPr>
            <w:r>
              <w:t>u</w:t>
            </w:r>
            <w:r w:rsidRPr="00EB7253">
              <w:t>rządzenia rejestrujące (tachografy)</w:t>
            </w:r>
            <w:r>
              <w:t>; k</w:t>
            </w:r>
            <w:r w:rsidRPr="00EB7253">
              <w:t>ontrola przestrzegania czasu pracy przez organy</w:t>
            </w:r>
            <w:r>
              <w:t>; f</w:t>
            </w:r>
            <w:r w:rsidRPr="00663D3E">
              <w:t>ałszowanie czasu pracy kierowcy</w:t>
            </w:r>
          </w:p>
          <w:p w14:paraId="3CEDA263" w14:textId="0275C28D" w:rsidR="00613D1F" w:rsidRPr="00EB7253" w:rsidRDefault="00613D1F" w:rsidP="00613D1F">
            <w:pPr>
              <w:pStyle w:val="Akapitzlist"/>
              <w:numPr>
                <w:ilvl w:val="0"/>
                <w:numId w:val="8"/>
              </w:numPr>
              <w:ind w:left="455"/>
            </w:pPr>
            <w:r>
              <w:t>s</w:t>
            </w:r>
            <w:r w:rsidRPr="00EB7253">
              <w:t>króty w transporcie</w:t>
            </w:r>
          </w:p>
          <w:p w14:paraId="3DA44FEB" w14:textId="44318772" w:rsidR="00613D1F" w:rsidRPr="00EB7253" w:rsidRDefault="00613D1F" w:rsidP="00613D1F">
            <w:pPr>
              <w:pStyle w:val="Akapitzlist"/>
              <w:numPr>
                <w:ilvl w:val="0"/>
                <w:numId w:val="8"/>
              </w:numPr>
              <w:ind w:left="455"/>
            </w:pPr>
            <w:r>
              <w:t>r</w:t>
            </w:r>
            <w:r w:rsidRPr="00EB7253">
              <w:t>odzaje pojazdów i naczep</w:t>
            </w:r>
            <w:r>
              <w:t>; r</w:t>
            </w:r>
            <w:r w:rsidRPr="00EB7253">
              <w:t>odzaje i wymiary palet</w:t>
            </w:r>
          </w:p>
          <w:p w14:paraId="48C21E7C" w14:textId="0D79A0E9" w:rsidR="00613D1F" w:rsidRPr="00EB7253" w:rsidRDefault="00613D1F" w:rsidP="00613D1F">
            <w:pPr>
              <w:pStyle w:val="Akapitzlist"/>
              <w:numPr>
                <w:ilvl w:val="0"/>
                <w:numId w:val="8"/>
              </w:numPr>
              <w:ind w:left="455"/>
            </w:pPr>
            <w:r>
              <w:t>z</w:t>
            </w:r>
            <w:r w:rsidRPr="00EB7253">
              <w:t>abezpieczenie i rozłożenie towaru</w:t>
            </w:r>
            <w:r>
              <w:t xml:space="preserve">; </w:t>
            </w:r>
            <w:r w:rsidRPr="00EB7253">
              <w:t>DMC i nacisk na osie</w:t>
            </w:r>
            <w:r>
              <w:t>;</w:t>
            </w:r>
            <w:r w:rsidRPr="00EB7253">
              <w:t xml:space="preserve"> </w:t>
            </w:r>
            <w:proofErr w:type="spellStart"/>
            <w:r>
              <w:t>p</w:t>
            </w:r>
            <w:r w:rsidRPr="00EB7253">
              <w:t>onadgabaryty</w:t>
            </w:r>
            <w:proofErr w:type="spellEnd"/>
          </w:p>
          <w:p w14:paraId="64CC43F5" w14:textId="53DFF169" w:rsidR="00613D1F" w:rsidRPr="00663D3E" w:rsidRDefault="00613D1F" w:rsidP="00613D1F">
            <w:pPr>
              <w:pStyle w:val="Akapitzlist"/>
              <w:numPr>
                <w:ilvl w:val="0"/>
                <w:numId w:val="8"/>
              </w:numPr>
              <w:ind w:left="455"/>
            </w:pPr>
            <w:r>
              <w:t>k</w:t>
            </w:r>
            <w:r w:rsidRPr="00EB7253">
              <w:t>abotaże</w:t>
            </w:r>
            <w:r>
              <w:t>; o</w:t>
            </w:r>
            <w:r w:rsidRPr="00EB7253">
              <w:t>dprawy celne</w:t>
            </w:r>
            <w:r>
              <w:t>; giełdy towarowe (</w:t>
            </w:r>
            <w:r w:rsidRPr="00663D3E">
              <w:t>Trans</w:t>
            </w:r>
            <w:r>
              <w:t xml:space="preserve">, </w:t>
            </w:r>
            <w:proofErr w:type="spellStart"/>
            <w:r w:rsidRPr="00663D3E">
              <w:t>TimoCom</w:t>
            </w:r>
            <w:proofErr w:type="spellEnd"/>
            <w:r>
              <w:t>)</w:t>
            </w:r>
          </w:p>
          <w:p w14:paraId="35758221" w14:textId="26C71167" w:rsidR="00613D1F" w:rsidRPr="00663D3E" w:rsidRDefault="00613D1F" w:rsidP="00613D1F">
            <w:pPr>
              <w:pStyle w:val="Akapitzlist"/>
              <w:numPr>
                <w:ilvl w:val="0"/>
                <w:numId w:val="8"/>
              </w:numPr>
              <w:ind w:left="455"/>
            </w:pPr>
            <w:r>
              <w:t>t</w:t>
            </w:r>
            <w:r w:rsidRPr="00EB7253">
              <w:t>ransport odpadów</w:t>
            </w:r>
            <w:r>
              <w:t>; t</w:t>
            </w:r>
            <w:r w:rsidRPr="00EB7253">
              <w:t>ransport ADR</w:t>
            </w:r>
            <w:r>
              <w:t>; s</w:t>
            </w:r>
            <w:r w:rsidRPr="00663D3E">
              <w:t>ezonowość w różnych branżach</w:t>
            </w:r>
            <w:r>
              <w:t xml:space="preserve"> i rok transportowy</w:t>
            </w:r>
          </w:p>
          <w:p w14:paraId="67F6E65F" w14:textId="3BE50380" w:rsidR="00613D1F" w:rsidRDefault="00613D1F" w:rsidP="00613D1F">
            <w:pPr>
              <w:pStyle w:val="Akapitzlist"/>
              <w:numPr>
                <w:ilvl w:val="0"/>
                <w:numId w:val="8"/>
              </w:numPr>
              <w:ind w:left="455"/>
            </w:pPr>
            <w:r>
              <w:t>u</w:t>
            </w:r>
            <w:r w:rsidRPr="00EB7253">
              <w:t>bezpieczenie OCP, OCS i Cargo</w:t>
            </w:r>
          </w:p>
          <w:p w14:paraId="0F375740" w14:textId="2D82D7C7" w:rsidR="00613D1F" w:rsidRDefault="00613D1F" w:rsidP="00613D1F">
            <w:r w:rsidRPr="006D60C4">
              <w:rPr>
                <w:u w:val="single"/>
              </w:rPr>
              <w:t>Część praktyczna</w:t>
            </w:r>
            <w:r>
              <w:t xml:space="preserve"> - w</w:t>
            </w:r>
            <w:r w:rsidRPr="00477552">
              <w:t>ykonywa</w:t>
            </w:r>
            <w:r>
              <w:t>nie</w:t>
            </w:r>
            <w:r w:rsidRPr="00477552">
              <w:t xml:space="preserve"> czynności z codziennej pracy </w:t>
            </w:r>
            <w:r w:rsidRPr="00EB7253">
              <w:t>kierowców</w:t>
            </w:r>
            <w:r>
              <w:t>, R</w:t>
            </w:r>
            <w:r w:rsidRPr="00477552">
              <w:t>ozwiązywa</w:t>
            </w:r>
            <w:r>
              <w:t>nie</w:t>
            </w:r>
            <w:r w:rsidRPr="00477552">
              <w:t xml:space="preserve"> problem</w:t>
            </w:r>
            <w:r>
              <w:t>ów</w:t>
            </w:r>
            <w:r w:rsidRPr="00477552">
              <w:t xml:space="preserve">, z jakimi </w:t>
            </w:r>
            <w:r>
              <w:t>można</w:t>
            </w:r>
            <w:r w:rsidRPr="00477552">
              <w:t xml:space="preserve"> się spotkać</w:t>
            </w:r>
            <w:r>
              <w:t>:</w:t>
            </w:r>
          </w:p>
          <w:p w14:paraId="32FAA4BD" w14:textId="40EF4BD8" w:rsidR="00613D1F" w:rsidRPr="006D60C4" w:rsidRDefault="00613D1F" w:rsidP="00613D1F">
            <w:pPr>
              <w:numPr>
                <w:ilvl w:val="0"/>
                <w:numId w:val="7"/>
              </w:numPr>
              <w:tabs>
                <w:tab w:val="clear" w:pos="720"/>
              </w:tabs>
              <w:ind w:left="455"/>
            </w:pPr>
            <w:r>
              <w:t>p</w:t>
            </w:r>
            <w:r w:rsidRPr="006D60C4">
              <w:t>lanowanie tras w sposób umożliwiający redukcję zużycia paliwa, skrócenie czasu dostawy i zminimalizowanie zużycia pojazdów,</w:t>
            </w:r>
          </w:p>
          <w:p w14:paraId="548EADC4" w14:textId="4C33A214" w:rsidR="00613D1F" w:rsidRPr="006D60C4" w:rsidRDefault="00613D1F" w:rsidP="00613D1F">
            <w:pPr>
              <w:numPr>
                <w:ilvl w:val="0"/>
                <w:numId w:val="7"/>
              </w:numPr>
              <w:tabs>
                <w:tab w:val="clear" w:pos="720"/>
              </w:tabs>
              <w:ind w:left="455"/>
            </w:pPr>
            <w:r>
              <w:t>i</w:t>
            </w:r>
            <w:r w:rsidRPr="006D60C4">
              <w:t>dentyfikacja obszarów wymagających usprawnienia poprzez analizę danych zebranych przez systemy telematyczne,</w:t>
            </w:r>
          </w:p>
          <w:p w14:paraId="00AD2082" w14:textId="1AAE6A2C" w:rsidR="00613D1F" w:rsidRPr="006D60C4" w:rsidRDefault="00613D1F" w:rsidP="00613D1F">
            <w:pPr>
              <w:numPr>
                <w:ilvl w:val="0"/>
                <w:numId w:val="7"/>
              </w:numPr>
              <w:tabs>
                <w:tab w:val="clear" w:pos="720"/>
              </w:tabs>
              <w:ind w:left="455"/>
            </w:pPr>
            <w:r>
              <w:t>u</w:t>
            </w:r>
            <w:r w:rsidRPr="006D60C4">
              <w:t>sprawnienie procesu załadunku i rozładunku poprzez prawidłowe rozmieszczenie i zabezpieczenie towaru w pojeździe,</w:t>
            </w:r>
          </w:p>
          <w:p w14:paraId="0CC4C8B6" w14:textId="1F97C9F3" w:rsidR="00613D1F" w:rsidRPr="006D60C4" w:rsidRDefault="00613D1F" w:rsidP="00613D1F">
            <w:pPr>
              <w:numPr>
                <w:ilvl w:val="0"/>
                <w:numId w:val="7"/>
              </w:numPr>
              <w:tabs>
                <w:tab w:val="clear" w:pos="720"/>
              </w:tabs>
              <w:ind w:left="455"/>
            </w:pPr>
            <w:r>
              <w:t>z</w:t>
            </w:r>
            <w:r w:rsidRPr="006D60C4">
              <w:t>większenie efektywności i oszczędność czasu dzięki efektywnemu wykorzystaniu oprogramowania do zarządzania flotą i</w:t>
            </w:r>
            <w:r>
              <w:t> </w:t>
            </w:r>
            <w:r w:rsidRPr="006D60C4">
              <w:t>automatyzację poszczególnych zadań,</w:t>
            </w:r>
          </w:p>
          <w:p w14:paraId="7F990EA4" w14:textId="1FB6FAC9" w:rsidR="00613D1F" w:rsidRPr="00477552" w:rsidRDefault="00613D1F" w:rsidP="00613D1F">
            <w:pPr>
              <w:pStyle w:val="Akapitzlist"/>
              <w:numPr>
                <w:ilvl w:val="0"/>
                <w:numId w:val="7"/>
              </w:numPr>
              <w:tabs>
                <w:tab w:val="clear" w:pos="720"/>
              </w:tabs>
              <w:ind w:left="455"/>
            </w:pPr>
            <w:r>
              <w:t>o</w:t>
            </w:r>
            <w:r w:rsidRPr="006D60C4">
              <w:t>bniżenie kosztów utrzymania floty poprzez umiejętne zarządzanie cyklem życia pojazdów i właściwe planowanie ich napraw oraz wymiany.</w:t>
            </w:r>
          </w:p>
        </w:tc>
      </w:tr>
      <w:tr w:rsidR="00613D1F" w14:paraId="0F80EFEC" w14:textId="77777777" w:rsidTr="004362F7">
        <w:tc>
          <w:tcPr>
            <w:tcW w:w="16024" w:type="dxa"/>
            <w:gridSpan w:val="3"/>
            <w:shd w:val="clear" w:color="auto" w:fill="D9D9D9" w:themeFill="background1" w:themeFillShade="D9"/>
          </w:tcPr>
          <w:p w14:paraId="15E1D4F2" w14:textId="77777777" w:rsidR="00613D1F" w:rsidRDefault="00613D1F" w:rsidP="00613D1F">
            <w:pPr>
              <w:jc w:val="center"/>
              <w:rPr>
                <w:b/>
                <w:bCs/>
              </w:rPr>
            </w:pPr>
          </w:p>
          <w:p w14:paraId="325D6133" w14:textId="77777777" w:rsidR="00613D1F" w:rsidRDefault="00613D1F" w:rsidP="00613D1F">
            <w:pPr>
              <w:jc w:val="center"/>
              <w:rPr>
                <w:b/>
                <w:bCs/>
                <w:sz w:val="24"/>
                <w:szCs w:val="24"/>
              </w:rPr>
            </w:pPr>
            <w:r w:rsidRPr="00A44478">
              <w:rPr>
                <w:b/>
                <w:bCs/>
                <w:sz w:val="24"/>
                <w:szCs w:val="24"/>
              </w:rPr>
              <w:t>Część IX</w:t>
            </w:r>
          </w:p>
          <w:p w14:paraId="3AA9647D" w14:textId="3749662E" w:rsidR="00613D1F" w:rsidRPr="00A44478" w:rsidRDefault="00613D1F" w:rsidP="00613D1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13D1F" w14:paraId="639219E7" w14:textId="77777777" w:rsidTr="00D16284">
        <w:tc>
          <w:tcPr>
            <w:tcW w:w="562" w:type="dxa"/>
          </w:tcPr>
          <w:p w14:paraId="6D5DE035" w14:textId="2272C2C6" w:rsidR="00613D1F" w:rsidRPr="005908E8" w:rsidRDefault="00613D1F" w:rsidP="00613D1F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694" w:type="dxa"/>
          </w:tcPr>
          <w:p w14:paraId="456F3429" w14:textId="0F255310" w:rsidR="00613D1F" w:rsidRPr="0032217A" w:rsidRDefault="00613D1F" w:rsidP="00613D1F">
            <w:pPr>
              <w:rPr>
                <w:b/>
                <w:bCs/>
              </w:rPr>
            </w:pPr>
            <w:r w:rsidRPr="00844B4A">
              <w:rPr>
                <w:b/>
                <w:bCs/>
              </w:rPr>
              <w:t>Szkolenie: „metoda Kids</w:t>
            </w:r>
            <w:r>
              <w:rPr>
                <w:b/>
                <w:bCs/>
              </w:rPr>
              <w:t>’</w:t>
            </w:r>
            <w:r w:rsidRPr="00844B4A">
              <w:rPr>
                <w:b/>
                <w:bCs/>
              </w:rPr>
              <w:t xml:space="preserve"> Skills – Dam radę i Jestem z Ciebie dumny” online</w:t>
            </w:r>
            <w:r>
              <w:rPr>
                <w:b/>
                <w:bCs/>
              </w:rPr>
              <w:t xml:space="preserve"> </w:t>
            </w:r>
            <w:r w:rsidR="00F727C3" w:rsidRPr="00413F91">
              <w:rPr>
                <w:b/>
                <w:bCs/>
              </w:rPr>
              <w:t>(N)</w:t>
            </w:r>
          </w:p>
        </w:tc>
        <w:tc>
          <w:tcPr>
            <w:tcW w:w="12768" w:type="dxa"/>
          </w:tcPr>
          <w:p w14:paraId="4E3833D9" w14:textId="77777777" w:rsidR="00613D1F" w:rsidRPr="00FF0B74" w:rsidRDefault="00613D1F" w:rsidP="00613D1F">
            <w:r w:rsidRPr="00FF0B74">
              <w:t>Liczba osób objętych wsparciem: 1</w:t>
            </w:r>
          </w:p>
          <w:p w14:paraId="5D29FCBF" w14:textId="24876A78" w:rsidR="00613D1F" w:rsidRPr="00FF0B74" w:rsidRDefault="00613D1F" w:rsidP="00613D1F">
            <w:r w:rsidRPr="00FF0B74">
              <w:t>Liczba godzin dydaktycznych/zegarowych szkolenia: 30 h</w:t>
            </w:r>
          </w:p>
          <w:p w14:paraId="2ED22153" w14:textId="61319954" w:rsidR="00613D1F" w:rsidRPr="00FF0B74" w:rsidRDefault="00613D1F" w:rsidP="00613D1F">
            <w:r w:rsidRPr="00FF0B74">
              <w:t>Typ szkolenia: online</w:t>
            </w:r>
          </w:p>
          <w:p w14:paraId="4E55433F" w14:textId="7A0C5063" w:rsidR="00613D1F" w:rsidRPr="00FF0B74" w:rsidRDefault="00613D1F" w:rsidP="00613D1F">
            <w:r w:rsidRPr="00FF0B74">
              <w:t xml:space="preserve">Egzamin: wewnętrzny </w:t>
            </w:r>
          </w:p>
          <w:p w14:paraId="3801966A" w14:textId="77777777" w:rsidR="00613D1F" w:rsidRPr="00FF0B74" w:rsidRDefault="00613D1F" w:rsidP="00613D1F">
            <w:r w:rsidRPr="00FF0B74">
              <w:t>Przybliżony termin świadczenia wsparcia: marzec 2026 r. – marzec 2027 r.</w:t>
            </w:r>
          </w:p>
          <w:p w14:paraId="2FF421C6" w14:textId="77777777" w:rsidR="00613D1F" w:rsidRPr="00FF0B74" w:rsidRDefault="00613D1F" w:rsidP="00613D1F">
            <w:r w:rsidRPr="00FF0B74">
              <w:t>Materiały szkoleniowe: w formie drukowanej, wpięte w skoroszyt, po 1 egzemplarzu dla każdej osoby objętej projektem</w:t>
            </w:r>
          </w:p>
          <w:p w14:paraId="43C0646C" w14:textId="77777777" w:rsidR="00613D1F" w:rsidRPr="00FF0B74" w:rsidRDefault="00613D1F" w:rsidP="00613D1F">
            <w:r w:rsidRPr="00FF0B74">
              <w:t>Kadra: prowadzący szkolenie - min. 2 letnie doświadczenie zaw. w dziedzinie, znajomość tematyki szkolenia</w:t>
            </w:r>
          </w:p>
          <w:p w14:paraId="1D1C24D5" w14:textId="1D9E9985" w:rsidR="00613D1F" w:rsidRPr="00FF0B74" w:rsidRDefault="00613D1F" w:rsidP="00613D1F">
            <w:pPr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  <w:r w:rsidRPr="00FF0B74">
              <w:rPr>
                <w:b/>
                <w:bCs/>
              </w:rPr>
              <w:t xml:space="preserve">czekiwane efekty szkolenia: </w:t>
            </w:r>
          </w:p>
          <w:p w14:paraId="24F5F4BB" w14:textId="1437ADB0" w:rsidR="00613D1F" w:rsidRDefault="00613D1F" w:rsidP="00613D1F">
            <w:pPr>
              <w:pStyle w:val="Akapitzlist"/>
              <w:numPr>
                <w:ilvl w:val="0"/>
                <w:numId w:val="15"/>
              </w:numPr>
              <w:ind w:left="455"/>
            </w:pPr>
            <w:r>
              <w:t xml:space="preserve">nabycie wiedzy, </w:t>
            </w:r>
            <w:r w:rsidRPr="00FF0B74">
              <w:t>jak pomagać dzieciom w uczeniu się umiejętności przezwyciężaniu trudności z emocjami i zachowaniem</w:t>
            </w:r>
          </w:p>
          <w:p w14:paraId="51ED35D9" w14:textId="43E93EE4" w:rsidR="00613D1F" w:rsidRDefault="00613D1F" w:rsidP="00613D1F">
            <w:pPr>
              <w:pStyle w:val="Akapitzlist"/>
              <w:numPr>
                <w:ilvl w:val="0"/>
                <w:numId w:val="15"/>
              </w:numPr>
              <w:ind w:left="455"/>
            </w:pPr>
            <w:r>
              <w:t xml:space="preserve">nabycie wiedzy, </w:t>
            </w:r>
            <w:r w:rsidRPr="00FF0B74">
              <w:t>jak</w:t>
            </w:r>
            <w:r>
              <w:t xml:space="preserve"> </w:t>
            </w:r>
            <w:r w:rsidRPr="00FF0B74">
              <w:t>radzić sobie z zachowaniami niepożądanymi lub brakiem poprawy zachowania u dzieci</w:t>
            </w:r>
          </w:p>
          <w:p w14:paraId="3C029C12" w14:textId="1210BEE6" w:rsidR="00613D1F" w:rsidRDefault="00613D1F" w:rsidP="00613D1F">
            <w:pPr>
              <w:pStyle w:val="Akapitzlist"/>
              <w:numPr>
                <w:ilvl w:val="0"/>
                <w:numId w:val="15"/>
              </w:numPr>
              <w:ind w:left="455"/>
            </w:pPr>
            <w:r>
              <w:t xml:space="preserve">nabycie umiejętności stosowania </w:t>
            </w:r>
            <w:r w:rsidRPr="00FF0B74">
              <w:t>praktyczn</w:t>
            </w:r>
            <w:r>
              <w:t>ych</w:t>
            </w:r>
            <w:r w:rsidRPr="00FF0B74">
              <w:t xml:space="preserve"> narzędzi do pracy z dziećmi powyżej 3 roku życia</w:t>
            </w:r>
          </w:p>
          <w:p w14:paraId="1ECCC216" w14:textId="0B799844" w:rsidR="00613D1F" w:rsidRPr="00FF0B74" w:rsidRDefault="00613D1F" w:rsidP="00613D1F">
            <w:pPr>
              <w:pStyle w:val="Akapitzlist"/>
              <w:numPr>
                <w:ilvl w:val="0"/>
                <w:numId w:val="15"/>
              </w:numPr>
              <w:ind w:left="455"/>
            </w:pPr>
            <w:r>
              <w:t xml:space="preserve">nabycie umiejętności stosowania </w:t>
            </w:r>
            <w:r w:rsidRPr="00FF0B74">
              <w:t>metod</w:t>
            </w:r>
            <w:r>
              <w:t>y</w:t>
            </w:r>
            <w:r w:rsidRPr="00FF0B74">
              <w:t xml:space="preserve"> </w:t>
            </w:r>
            <w:r>
              <w:t>„</w:t>
            </w:r>
            <w:r w:rsidRPr="00FF0B74">
              <w:t>Kids’ Skills</w:t>
            </w:r>
            <w:r>
              <w:t xml:space="preserve"> – Dam Radę!”</w:t>
            </w:r>
            <w:r w:rsidRPr="00FF0B74">
              <w:t xml:space="preserve"> w życiu prywatnym i zawodowym wykorzystując ją do pracy z</w:t>
            </w:r>
            <w:r>
              <w:t> </w:t>
            </w:r>
            <w:r w:rsidRPr="00FF0B74">
              <w:t>dzieckiem, rodziną, grupą szkolną i grupą rodziców</w:t>
            </w:r>
          </w:p>
          <w:p w14:paraId="635D8672" w14:textId="3F022953" w:rsidR="00613D1F" w:rsidRPr="00FF0B74" w:rsidRDefault="00613D1F" w:rsidP="00613D1F">
            <w:pPr>
              <w:rPr>
                <w:b/>
                <w:bCs/>
              </w:rPr>
            </w:pPr>
            <w:r w:rsidRPr="00FF0B74">
              <w:rPr>
                <w:b/>
                <w:bCs/>
              </w:rPr>
              <w:t>Ramowy program szkolenia:</w:t>
            </w:r>
          </w:p>
          <w:p w14:paraId="7DD0A1C0" w14:textId="3ACC67FA" w:rsidR="00613D1F" w:rsidRDefault="00613D1F" w:rsidP="00613D1F">
            <w:r>
              <w:t xml:space="preserve">Mini wykłady i ćwiczenia warsztatowe w grupach oraz wymiana doświadczeń i </w:t>
            </w:r>
            <w:r w:rsidRPr="00FF0B74">
              <w:t>dyskusje</w:t>
            </w:r>
            <w:r>
              <w:t xml:space="preserve"> na tematy:</w:t>
            </w:r>
          </w:p>
          <w:p w14:paraId="3E1B791D" w14:textId="6774904C" w:rsidR="00613D1F" w:rsidRDefault="00613D1F" w:rsidP="00613D1F">
            <w:pPr>
              <w:pStyle w:val="Akapitzlist"/>
              <w:numPr>
                <w:ilvl w:val="0"/>
                <w:numId w:val="16"/>
              </w:numPr>
              <w:ind w:left="455"/>
            </w:pPr>
            <w:r>
              <w:t>Na czym polega w praktyce</w:t>
            </w:r>
            <w:r w:rsidRPr="00FF0B74">
              <w:t xml:space="preserve"> innowacyjn</w:t>
            </w:r>
            <w:r>
              <w:t>a</w:t>
            </w:r>
            <w:r w:rsidRPr="00FF0B74">
              <w:t xml:space="preserve"> metod</w:t>
            </w:r>
            <w:r>
              <w:t>a</w:t>
            </w:r>
            <w:r w:rsidRPr="00FF0B74">
              <w:t xml:space="preserve"> opart</w:t>
            </w:r>
            <w:r>
              <w:t>a</w:t>
            </w:r>
            <w:r w:rsidRPr="00FF0B74">
              <w:t xml:space="preserve"> na Podejściu Skoncentrowanym na Rozwiązaniach</w:t>
            </w:r>
            <w:r>
              <w:t>?</w:t>
            </w:r>
          </w:p>
          <w:p w14:paraId="65B2BF9F" w14:textId="102C965E" w:rsidR="00613D1F" w:rsidRDefault="00613D1F" w:rsidP="00613D1F">
            <w:pPr>
              <w:pStyle w:val="Akapitzlist"/>
              <w:numPr>
                <w:ilvl w:val="0"/>
                <w:numId w:val="16"/>
              </w:numPr>
              <w:ind w:left="455"/>
            </w:pPr>
            <w:r>
              <w:t>J</w:t>
            </w:r>
            <w:r w:rsidRPr="00FF0B74">
              <w:t>ak pomagać dzieciom w uczeniu się umiejętności przezwyciężania trudności z emocjami i zachowaniem</w:t>
            </w:r>
            <w:r>
              <w:t>?</w:t>
            </w:r>
          </w:p>
          <w:p w14:paraId="7416B2EE" w14:textId="77777777" w:rsidR="00613D1F" w:rsidRDefault="00613D1F" w:rsidP="00613D1F">
            <w:pPr>
              <w:pStyle w:val="Akapitzlist"/>
              <w:numPr>
                <w:ilvl w:val="0"/>
                <w:numId w:val="16"/>
              </w:numPr>
              <w:ind w:left="455"/>
            </w:pPr>
            <w:r>
              <w:t>J</w:t>
            </w:r>
            <w:r w:rsidRPr="00FF0B74">
              <w:t>ak zachęcać i wspierać dzieci, aby mogły zdobyć umiejętności by przezwyciężać swoje problemy</w:t>
            </w:r>
            <w:r>
              <w:t>?</w:t>
            </w:r>
            <w:r w:rsidRPr="00FF0B74">
              <w:t xml:space="preserve"> </w:t>
            </w:r>
          </w:p>
          <w:p w14:paraId="741126D5" w14:textId="25DB41B5" w:rsidR="00613D1F" w:rsidRDefault="00613D1F" w:rsidP="00613D1F">
            <w:pPr>
              <w:pStyle w:val="Akapitzlist"/>
              <w:numPr>
                <w:ilvl w:val="0"/>
                <w:numId w:val="16"/>
              </w:numPr>
              <w:ind w:left="455"/>
            </w:pPr>
            <w:r>
              <w:t>J</w:t>
            </w:r>
            <w:r w:rsidRPr="00FF0B74">
              <w:t>ak radzić sobie z zachowaniami niepożądanymi lub brakiem poprawy zachowania u dzieci</w:t>
            </w:r>
            <w:r>
              <w:t>?</w:t>
            </w:r>
          </w:p>
          <w:p w14:paraId="5B72F0F0" w14:textId="2B6A2A85" w:rsidR="00613D1F" w:rsidRPr="00FF0B74" w:rsidRDefault="00613D1F" w:rsidP="00613D1F">
            <w:pPr>
              <w:pStyle w:val="Akapitzlist"/>
              <w:numPr>
                <w:ilvl w:val="0"/>
                <w:numId w:val="16"/>
              </w:numPr>
              <w:ind w:left="455"/>
            </w:pPr>
            <w:r w:rsidRPr="00FF0B74">
              <w:t>Koncentracja na mocnych</w:t>
            </w:r>
            <w:r>
              <w:t xml:space="preserve"> </w:t>
            </w:r>
            <w:r w:rsidRPr="00FF0B74">
              <w:t>stronach dziecka</w:t>
            </w:r>
            <w:r>
              <w:t>, wspieranie dzieci w n</w:t>
            </w:r>
            <w:r w:rsidRPr="00FF0B74">
              <w:t>abywani</w:t>
            </w:r>
            <w:r>
              <w:t>u</w:t>
            </w:r>
            <w:r w:rsidRPr="00FF0B74">
              <w:t xml:space="preserve"> kompetencji w oparciu o ich zasoby</w:t>
            </w:r>
          </w:p>
        </w:tc>
      </w:tr>
      <w:tr w:rsidR="00613D1F" w14:paraId="3485203F" w14:textId="77FF24F4" w:rsidTr="00804C83">
        <w:tc>
          <w:tcPr>
            <w:tcW w:w="562" w:type="dxa"/>
          </w:tcPr>
          <w:p w14:paraId="1F5CA66D" w14:textId="477096A2" w:rsidR="00613D1F" w:rsidRPr="005908E8" w:rsidRDefault="00613D1F" w:rsidP="00613D1F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694" w:type="dxa"/>
          </w:tcPr>
          <w:p w14:paraId="4069738C" w14:textId="2CDF5C6D" w:rsidR="00613D1F" w:rsidRPr="0032217A" w:rsidRDefault="00613D1F" w:rsidP="00613D1F">
            <w:pPr>
              <w:rPr>
                <w:b/>
                <w:bCs/>
              </w:rPr>
            </w:pPr>
            <w:r w:rsidRPr="0066034D">
              <w:rPr>
                <w:b/>
                <w:bCs/>
              </w:rPr>
              <w:t>Szkolenie: „Studium pracy z nastolatkiem” online</w:t>
            </w:r>
            <w:r>
              <w:rPr>
                <w:b/>
                <w:bCs/>
              </w:rPr>
              <w:t xml:space="preserve"> </w:t>
            </w:r>
            <w:r w:rsidR="00F727C3" w:rsidRPr="00F727C3">
              <w:rPr>
                <w:b/>
                <w:bCs/>
                <w:color w:val="EE0000"/>
              </w:rPr>
              <w:t>(N)</w:t>
            </w:r>
          </w:p>
        </w:tc>
        <w:tc>
          <w:tcPr>
            <w:tcW w:w="12768" w:type="dxa"/>
          </w:tcPr>
          <w:p w14:paraId="4673C14C" w14:textId="77777777" w:rsidR="00613D1F" w:rsidRPr="0066034D" w:rsidRDefault="00613D1F" w:rsidP="00613D1F">
            <w:r w:rsidRPr="0066034D">
              <w:t>Liczba osób objętych wsparciem: 1</w:t>
            </w:r>
          </w:p>
          <w:p w14:paraId="61CB5EDE" w14:textId="273B2E5E" w:rsidR="00613D1F" w:rsidRPr="00830D05" w:rsidRDefault="00613D1F" w:rsidP="00613D1F">
            <w:r w:rsidRPr="0066034D">
              <w:t xml:space="preserve">Liczba </w:t>
            </w:r>
            <w:r w:rsidRPr="00830D05">
              <w:t>godzin dydaktycznych/zegarowych szkolenia: 80 h</w:t>
            </w:r>
          </w:p>
          <w:p w14:paraId="520357D1" w14:textId="02390997" w:rsidR="00613D1F" w:rsidRPr="00830D05" w:rsidRDefault="00613D1F" w:rsidP="00613D1F">
            <w:r w:rsidRPr="00830D05">
              <w:t>Typ szkolenia: online</w:t>
            </w:r>
          </w:p>
          <w:p w14:paraId="654CDFB7" w14:textId="6BCBA1FE" w:rsidR="00613D1F" w:rsidRPr="00830D05" w:rsidRDefault="00613D1F" w:rsidP="00613D1F">
            <w:r w:rsidRPr="00830D05">
              <w:t xml:space="preserve">Egzamin: wewnętrzny </w:t>
            </w:r>
          </w:p>
          <w:p w14:paraId="512F53CF" w14:textId="77777777" w:rsidR="00613D1F" w:rsidRPr="00830D05" w:rsidRDefault="00613D1F" w:rsidP="00613D1F">
            <w:r w:rsidRPr="00830D05">
              <w:t>Przybliżony termin świadczenia wsparcia: marzec 2026 r. – marzec 2027 r.</w:t>
            </w:r>
          </w:p>
          <w:p w14:paraId="1FAF0E5C" w14:textId="77777777" w:rsidR="00613D1F" w:rsidRPr="00830D05" w:rsidRDefault="00613D1F" w:rsidP="00613D1F">
            <w:r w:rsidRPr="00830D05">
              <w:t>Materiały szkoleniowe: w formie drukowanej, wpięte w skoroszyt, po 1 egzemplarzu dla każdej osoby objętej projektem</w:t>
            </w:r>
          </w:p>
          <w:p w14:paraId="19C690F4" w14:textId="77777777" w:rsidR="00613D1F" w:rsidRPr="00830D05" w:rsidRDefault="00613D1F" w:rsidP="00613D1F">
            <w:r w:rsidRPr="00830D05">
              <w:t>Kadra: prowadzący szkolenie - min. 2 letnie doświadczenie zaw. w dziedzinie, znajomość tematyki szkolenia</w:t>
            </w:r>
          </w:p>
          <w:p w14:paraId="5B7E1E3D" w14:textId="77777777" w:rsidR="00613D1F" w:rsidRDefault="00613D1F" w:rsidP="00613D1F">
            <w:r w:rsidRPr="00830D05">
              <w:rPr>
                <w:b/>
                <w:bCs/>
              </w:rPr>
              <w:t>Oczekiwane efekty szkolenia</w:t>
            </w:r>
            <w:r w:rsidRPr="00830D05">
              <w:t xml:space="preserve">: </w:t>
            </w:r>
          </w:p>
          <w:p w14:paraId="5428E766" w14:textId="654B3F82" w:rsidR="00613D1F" w:rsidRDefault="00613D1F" w:rsidP="00613D1F">
            <w:pPr>
              <w:pStyle w:val="Akapitzlist"/>
              <w:numPr>
                <w:ilvl w:val="0"/>
                <w:numId w:val="21"/>
              </w:numPr>
              <w:ind w:left="455"/>
            </w:pPr>
            <w:r w:rsidRPr="00830D05">
              <w:t xml:space="preserve">poznanie najlepszych </w:t>
            </w:r>
            <w:r>
              <w:t>sposobów</w:t>
            </w:r>
            <w:r w:rsidRPr="00830D05">
              <w:t xml:space="preserve"> pracy z nastolatkiem</w:t>
            </w:r>
          </w:p>
          <w:p w14:paraId="0F6A0C60" w14:textId="542A2954" w:rsidR="00613D1F" w:rsidRPr="00830D05" w:rsidRDefault="00613D1F" w:rsidP="00613D1F">
            <w:pPr>
              <w:pStyle w:val="Akapitzlist"/>
              <w:numPr>
                <w:ilvl w:val="0"/>
                <w:numId w:val="21"/>
              </w:numPr>
              <w:ind w:left="455"/>
            </w:pPr>
            <w:r>
              <w:t xml:space="preserve">nabycie </w:t>
            </w:r>
            <w:r w:rsidRPr="00830D05">
              <w:t>umie</w:t>
            </w:r>
            <w:r>
              <w:t>ję</w:t>
            </w:r>
            <w:r w:rsidRPr="00830D05">
              <w:t>tnośc</w:t>
            </w:r>
            <w:r>
              <w:t>i</w:t>
            </w:r>
            <w:r w:rsidRPr="00830D05">
              <w:t xml:space="preserve"> rozmowy z nastolatkiem oraz rozwi</w:t>
            </w:r>
            <w:r>
              <w:t>ą</w:t>
            </w:r>
            <w:r w:rsidRPr="00830D05">
              <w:t>zywania problemów</w:t>
            </w:r>
          </w:p>
          <w:p w14:paraId="60B925C5" w14:textId="77777777" w:rsidR="00613D1F" w:rsidRDefault="00613D1F" w:rsidP="00613D1F">
            <w:pPr>
              <w:rPr>
                <w:b/>
                <w:bCs/>
              </w:rPr>
            </w:pPr>
          </w:p>
          <w:p w14:paraId="604A7A68" w14:textId="6A913C09" w:rsidR="00613D1F" w:rsidRDefault="00613D1F" w:rsidP="00613D1F">
            <w:pPr>
              <w:rPr>
                <w:b/>
                <w:bCs/>
              </w:rPr>
            </w:pPr>
            <w:r w:rsidRPr="00830D05">
              <w:rPr>
                <w:b/>
                <w:bCs/>
              </w:rPr>
              <w:t>Ramowy program szkolenia:</w:t>
            </w:r>
          </w:p>
          <w:p w14:paraId="60F7EBAA" w14:textId="1B1A48DF" w:rsidR="00613D1F" w:rsidRPr="00830D05" w:rsidRDefault="00613D1F" w:rsidP="00613D1F">
            <w:pPr>
              <w:rPr>
                <w:b/>
                <w:bCs/>
              </w:rPr>
            </w:pPr>
            <w:r>
              <w:t xml:space="preserve">Mini wykłady, </w:t>
            </w:r>
            <w:r w:rsidRPr="00830D05">
              <w:t>prezentacje</w:t>
            </w:r>
            <w:r>
              <w:t xml:space="preserve"> oraz praca w grupach i dyskusje na tematy:</w:t>
            </w:r>
          </w:p>
          <w:p w14:paraId="4AC38EDE" w14:textId="77777777" w:rsidR="00613D1F" w:rsidRPr="00830D05" w:rsidRDefault="00613D1F" w:rsidP="00613D1F">
            <w:pPr>
              <w:numPr>
                <w:ilvl w:val="0"/>
                <w:numId w:val="20"/>
              </w:numPr>
              <w:tabs>
                <w:tab w:val="clear" w:pos="720"/>
              </w:tabs>
              <w:ind w:left="455"/>
            </w:pPr>
            <w:r w:rsidRPr="00830D05">
              <w:t>Kryzys i jego domeny</w:t>
            </w:r>
          </w:p>
          <w:p w14:paraId="4B4CC80B" w14:textId="77777777" w:rsidR="00613D1F" w:rsidRPr="00830D05" w:rsidRDefault="00613D1F" w:rsidP="00613D1F">
            <w:pPr>
              <w:numPr>
                <w:ilvl w:val="0"/>
                <w:numId w:val="20"/>
              </w:numPr>
              <w:tabs>
                <w:tab w:val="clear" w:pos="720"/>
              </w:tabs>
              <w:ind w:left="455"/>
            </w:pPr>
            <w:r w:rsidRPr="00830D05">
              <w:t>Paradygmaty pracy w obrębie kryzysu</w:t>
            </w:r>
          </w:p>
          <w:p w14:paraId="5BA32F54" w14:textId="77777777" w:rsidR="00613D1F" w:rsidRPr="00830D05" w:rsidRDefault="00613D1F" w:rsidP="00613D1F">
            <w:pPr>
              <w:numPr>
                <w:ilvl w:val="0"/>
                <w:numId w:val="20"/>
              </w:numPr>
              <w:tabs>
                <w:tab w:val="clear" w:pos="720"/>
              </w:tabs>
              <w:ind w:left="455"/>
            </w:pPr>
            <w:r w:rsidRPr="00830D05">
              <w:t>Specyfika kryzysów nastoletnich</w:t>
            </w:r>
          </w:p>
          <w:p w14:paraId="1E5B817C" w14:textId="77777777" w:rsidR="00613D1F" w:rsidRPr="00830D05" w:rsidRDefault="00613D1F" w:rsidP="00613D1F">
            <w:pPr>
              <w:numPr>
                <w:ilvl w:val="0"/>
                <w:numId w:val="20"/>
              </w:numPr>
              <w:tabs>
                <w:tab w:val="clear" w:pos="720"/>
              </w:tabs>
              <w:ind w:left="455"/>
            </w:pPr>
            <w:r w:rsidRPr="00830D05">
              <w:t>Wydobywanie, wzmacnianie i poszerzanie strategii radzenia sobie w sytuacjach kryzysowych</w:t>
            </w:r>
          </w:p>
          <w:p w14:paraId="37832EF7" w14:textId="7DE54FF0" w:rsidR="00613D1F" w:rsidRPr="00830D05" w:rsidRDefault="00613D1F" w:rsidP="00613D1F">
            <w:pPr>
              <w:numPr>
                <w:ilvl w:val="0"/>
                <w:numId w:val="20"/>
              </w:numPr>
              <w:tabs>
                <w:tab w:val="clear" w:pos="720"/>
              </w:tabs>
              <w:ind w:left="455"/>
            </w:pPr>
            <w:r w:rsidRPr="00830D05">
              <w:t>TSR</w:t>
            </w:r>
            <w:r>
              <w:t>-</w:t>
            </w:r>
            <w:r w:rsidRPr="00830D05">
              <w:t>owe narzędzia pracy z nastolatkiem w obszarach potrzeb, PP, wyjątków</w:t>
            </w:r>
          </w:p>
          <w:p w14:paraId="22230F4F" w14:textId="77777777" w:rsidR="00613D1F" w:rsidRPr="00830D05" w:rsidRDefault="00613D1F" w:rsidP="00613D1F">
            <w:pPr>
              <w:numPr>
                <w:ilvl w:val="0"/>
                <w:numId w:val="17"/>
              </w:numPr>
              <w:tabs>
                <w:tab w:val="clear" w:pos="720"/>
              </w:tabs>
              <w:ind w:left="455"/>
            </w:pPr>
            <w:r w:rsidRPr="00830D05">
              <w:t>Lęki i depresje adolescentów - specyfika</w:t>
            </w:r>
          </w:p>
          <w:p w14:paraId="360F20C4" w14:textId="122BFB2F" w:rsidR="00613D1F" w:rsidRPr="00830D05" w:rsidRDefault="00613D1F" w:rsidP="00613D1F">
            <w:pPr>
              <w:numPr>
                <w:ilvl w:val="0"/>
                <w:numId w:val="17"/>
              </w:numPr>
              <w:tabs>
                <w:tab w:val="clear" w:pos="720"/>
              </w:tabs>
              <w:ind w:left="455"/>
            </w:pPr>
            <w:r w:rsidRPr="00830D05">
              <w:t xml:space="preserve">Praca z nastolatkami uwzględniająca obszary ich zmagań (samouszkodzenia, myśli samobójcze, nawyki związane z odżywianiem, nawyki związane z cyberzeczywistością </w:t>
            </w:r>
            <w:r>
              <w:t>itp.)</w:t>
            </w:r>
          </w:p>
          <w:p w14:paraId="7D68DB96" w14:textId="77777777" w:rsidR="00613D1F" w:rsidRPr="00830D05" w:rsidRDefault="00613D1F" w:rsidP="00613D1F">
            <w:pPr>
              <w:numPr>
                <w:ilvl w:val="0"/>
                <w:numId w:val="17"/>
              </w:numPr>
              <w:tabs>
                <w:tab w:val="clear" w:pos="720"/>
              </w:tabs>
              <w:ind w:left="455"/>
            </w:pPr>
            <w:r w:rsidRPr="00830D05">
              <w:t>Terapia i interwencja w obliczu nastoletnich kryzysów</w:t>
            </w:r>
          </w:p>
          <w:p w14:paraId="3ABD0846" w14:textId="77777777" w:rsidR="00613D1F" w:rsidRPr="00830D05" w:rsidRDefault="00613D1F" w:rsidP="00613D1F">
            <w:pPr>
              <w:numPr>
                <w:ilvl w:val="0"/>
                <w:numId w:val="17"/>
              </w:numPr>
              <w:tabs>
                <w:tab w:val="clear" w:pos="720"/>
              </w:tabs>
              <w:ind w:left="455"/>
            </w:pPr>
            <w:r w:rsidRPr="00830D05">
              <w:t>Narzędzia pracy z nastolatkiem,</w:t>
            </w:r>
          </w:p>
          <w:p w14:paraId="0AFDB7B6" w14:textId="77777777" w:rsidR="00613D1F" w:rsidRPr="00830D05" w:rsidRDefault="00613D1F" w:rsidP="00613D1F">
            <w:pPr>
              <w:numPr>
                <w:ilvl w:val="0"/>
                <w:numId w:val="18"/>
              </w:numPr>
              <w:tabs>
                <w:tab w:val="clear" w:pos="720"/>
              </w:tabs>
              <w:ind w:left="455"/>
            </w:pPr>
            <w:r w:rsidRPr="00830D05">
              <w:t>Rozwijająca się tożsamość nastolatka</w:t>
            </w:r>
          </w:p>
          <w:p w14:paraId="427D883A" w14:textId="5D0B4D80" w:rsidR="00613D1F" w:rsidRPr="00830D05" w:rsidRDefault="00613D1F" w:rsidP="00613D1F">
            <w:pPr>
              <w:numPr>
                <w:ilvl w:val="0"/>
                <w:numId w:val="18"/>
              </w:numPr>
              <w:tabs>
                <w:tab w:val="clear" w:pos="720"/>
              </w:tabs>
              <w:ind w:left="455"/>
            </w:pPr>
            <w:r w:rsidRPr="00830D05">
              <w:t>Tożsamość płciowa i wynikające z niej implikacje w gabinecie TSR</w:t>
            </w:r>
            <w:r>
              <w:t>-</w:t>
            </w:r>
            <w:r w:rsidRPr="00830D05">
              <w:t>owca</w:t>
            </w:r>
          </w:p>
          <w:p w14:paraId="64DFE682" w14:textId="77777777" w:rsidR="00613D1F" w:rsidRPr="00830D05" w:rsidRDefault="00613D1F" w:rsidP="00613D1F">
            <w:pPr>
              <w:numPr>
                <w:ilvl w:val="0"/>
                <w:numId w:val="18"/>
              </w:numPr>
              <w:tabs>
                <w:tab w:val="clear" w:pos="720"/>
              </w:tabs>
              <w:ind w:left="455"/>
            </w:pPr>
            <w:r w:rsidRPr="00830D05">
              <w:t>Narzędzia w pracy z dzieckiem transpłciowym.</w:t>
            </w:r>
          </w:p>
          <w:p w14:paraId="7C9AEBAE" w14:textId="77777777" w:rsidR="00613D1F" w:rsidRPr="00830D05" w:rsidRDefault="00613D1F" w:rsidP="00613D1F">
            <w:pPr>
              <w:numPr>
                <w:ilvl w:val="0"/>
                <w:numId w:val="18"/>
              </w:numPr>
              <w:tabs>
                <w:tab w:val="clear" w:pos="720"/>
              </w:tabs>
              <w:ind w:left="455"/>
            </w:pPr>
            <w:r w:rsidRPr="00830D05">
              <w:t>Praca z rodzicami, gdy klientem jest ich dziecko - kiedy i jak zapraszać do współpracy</w:t>
            </w:r>
          </w:p>
          <w:p w14:paraId="4D64F3B9" w14:textId="77777777" w:rsidR="00613D1F" w:rsidRPr="00830D05" w:rsidRDefault="00613D1F" w:rsidP="00613D1F">
            <w:pPr>
              <w:numPr>
                <w:ilvl w:val="0"/>
                <w:numId w:val="19"/>
              </w:numPr>
              <w:tabs>
                <w:tab w:val="clear" w:pos="720"/>
              </w:tabs>
              <w:ind w:left="455"/>
            </w:pPr>
            <w:r w:rsidRPr="00830D05">
              <w:t>Podejście systemowe w pracy z nastolatkiem i jego rodziną</w:t>
            </w:r>
          </w:p>
          <w:p w14:paraId="34E6DA1F" w14:textId="527DF7A6" w:rsidR="00613D1F" w:rsidRPr="00830D05" w:rsidRDefault="00613D1F" w:rsidP="00613D1F">
            <w:pPr>
              <w:numPr>
                <w:ilvl w:val="0"/>
                <w:numId w:val="19"/>
              </w:numPr>
              <w:tabs>
                <w:tab w:val="clear" w:pos="720"/>
              </w:tabs>
              <w:ind w:left="455"/>
            </w:pPr>
            <w:r w:rsidRPr="00830D05">
              <w:t>Role rodziców: jakie przyjmują podczas terapii ich dziecka oraz w obliczu kryzysów, które sami przeżywają oraz w jaki sposób zapraszamy rodziców do współpracy</w:t>
            </w:r>
          </w:p>
          <w:p w14:paraId="174AAFE8" w14:textId="77777777" w:rsidR="00613D1F" w:rsidRPr="00830D05" w:rsidRDefault="00613D1F" w:rsidP="00613D1F">
            <w:pPr>
              <w:numPr>
                <w:ilvl w:val="0"/>
                <w:numId w:val="19"/>
              </w:numPr>
              <w:tabs>
                <w:tab w:val="clear" w:pos="720"/>
              </w:tabs>
              <w:ind w:left="455"/>
            </w:pPr>
            <w:r w:rsidRPr="00830D05">
              <w:t>Praca systemowa z nastolatkiem, gdy rodziców nie ma na sesji</w:t>
            </w:r>
          </w:p>
          <w:p w14:paraId="2B800766" w14:textId="3B924CD6" w:rsidR="00613D1F" w:rsidRDefault="00613D1F" w:rsidP="00613D1F">
            <w:pPr>
              <w:numPr>
                <w:ilvl w:val="0"/>
                <w:numId w:val="19"/>
              </w:numPr>
              <w:tabs>
                <w:tab w:val="clear" w:pos="720"/>
              </w:tabs>
              <w:ind w:left="455"/>
            </w:pPr>
            <w:r w:rsidRPr="00830D05">
              <w:t>Narzędzia na rzecz wzmacniania relacji w rodzinie</w:t>
            </w:r>
          </w:p>
        </w:tc>
      </w:tr>
      <w:tr w:rsidR="00613D1F" w14:paraId="0E10770D" w14:textId="77777777" w:rsidTr="00804C83">
        <w:tc>
          <w:tcPr>
            <w:tcW w:w="562" w:type="dxa"/>
          </w:tcPr>
          <w:p w14:paraId="294DF071" w14:textId="3453F973" w:rsidR="00613D1F" w:rsidRPr="005319A1" w:rsidRDefault="00613D1F" w:rsidP="00613D1F">
            <w:pPr>
              <w:rPr>
                <w:b/>
                <w:bCs/>
                <w:color w:val="EE0000"/>
              </w:rPr>
            </w:pPr>
            <w:r w:rsidRPr="00413F91">
              <w:rPr>
                <w:b/>
                <w:bCs/>
              </w:rPr>
              <w:t>3</w:t>
            </w:r>
          </w:p>
        </w:tc>
        <w:tc>
          <w:tcPr>
            <w:tcW w:w="2694" w:type="dxa"/>
          </w:tcPr>
          <w:p w14:paraId="2E0DD9F2" w14:textId="7804E150" w:rsidR="00613D1F" w:rsidRPr="005319A1" w:rsidRDefault="00613D1F" w:rsidP="00613D1F">
            <w:pPr>
              <w:rPr>
                <w:b/>
                <w:bCs/>
                <w:color w:val="EE0000"/>
              </w:rPr>
            </w:pPr>
            <w:r w:rsidRPr="00413F91">
              <w:rPr>
                <w:rFonts w:cstheme="minorHAnsi"/>
                <w:b/>
                <w:bCs/>
              </w:rPr>
              <w:t>Szkolenie TSR podstawowe online (N)</w:t>
            </w:r>
          </w:p>
        </w:tc>
        <w:tc>
          <w:tcPr>
            <w:tcW w:w="12768" w:type="dxa"/>
          </w:tcPr>
          <w:p w14:paraId="6E44AFEC" w14:textId="77777777" w:rsidR="00613D1F" w:rsidRPr="00540E4E" w:rsidRDefault="00613D1F" w:rsidP="00613D1F">
            <w:r w:rsidRPr="00540E4E">
              <w:t>Liczba osób objętych wsparciem: 1</w:t>
            </w:r>
          </w:p>
          <w:p w14:paraId="5C1DE64C" w14:textId="77777777" w:rsidR="00613D1F" w:rsidRPr="00540E4E" w:rsidRDefault="00613D1F" w:rsidP="00613D1F">
            <w:r w:rsidRPr="00540E4E">
              <w:t>Liczba godzin dydaktycznych/zegarowych szkolenia: 70 h</w:t>
            </w:r>
          </w:p>
          <w:p w14:paraId="0218CB4D" w14:textId="77777777" w:rsidR="00613D1F" w:rsidRPr="00540E4E" w:rsidRDefault="00613D1F" w:rsidP="00613D1F">
            <w:r w:rsidRPr="00540E4E">
              <w:t>Typ szkolenia: online</w:t>
            </w:r>
          </w:p>
          <w:p w14:paraId="0C3C0CB6" w14:textId="77777777" w:rsidR="00613D1F" w:rsidRPr="00540E4E" w:rsidRDefault="00613D1F" w:rsidP="00613D1F">
            <w:r w:rsidRPr="00540E4E">
              <w:t xml:space="preserve">Egzamin: </w:t>
            </w:r>
            <w:r>
              <w:t>we</w:t>
            </w:r>
            <w:r w:rsidRPr="00540E4E">
              <w:t>wnętrzny</w:t>
            </w:r>
          </w:p>
          <w:p w14:paraId="76C05D63" w14:textId="77777777" w:rsidR="00613D1F" w:rsidRPr="00540E4E" w:rsidRDefault="00613D1F" w:rsidP="00613D1F">
            <w:r w:rsidRPr="00540E4E">
              <w:t>Przybliżony termin świadczenia wsparcia: marzec 2026 r. – marzec 2027 r.</w:t>
            </w:r>
          </w:p>
          <w:p w14:paraId="4CCB836F" w14:textId="77777777" w:rsidR="00613D1F" w:rsidRPr="00540E4E" w:rsidRDefault="00613D1F" w:rsidP="00613D1F">
            <w:r w:rsidRPr="00540E4E">
              <w:t>Materiały szkoleniowe: w formie drukowanej, wpięte w skoroszyt, po 1 egzemplarzu dla każdej osoby objętej projektem</w:t>
            </w:r>
          </w:p>
          <w:p w14:paraId="367E1A35" w14:textId="77777777" w:rsidR="00613D1F" w:rsidRPr="00540E4E" w:rsidRDefault="00613D1F" w:rsidP="00613D1F">
            <w:r w:rsidRPr="00540E4E">
              <w:t>Kadra: prowadzący szkolenie - min. 2 letnie doświadczenie zaw. w dziedzinie, znajomość tematyki szkolenia</w:t>
            </w:r>
          </w:p>
          <w:p w14:paraId="1EC037C6" w14:textId="77777777" w:rsidR="00613D1F" w:rsidRDefault="00613D1F" w:rsidP="00613D1F">
            <w:pPr>
              <w:rPr>
                <w:b/>
                <w:bCs/>
              </w:rPr>
            </w:pPr>
            <w:r w:rsidRPr="00540E4E">
              <w:rPr>
                <w:b/>
                <w:bCs/>
              </w:rPr>
              <w:t>Oczekiwane efekty szkolenia</w:t>
            </w:r>
            <w:r>
              <w:rPr>
                <w:b/>
                <w:bCs/>
              </w:rPr>
              <w:t>:</w:t>
            </w:r>
          </w:p>
          <w:p w14:paraId="4F287C92" w14:textId="77777777" w:rsidR="00613D1F" w:rsidRDefault="00613D1F" w:rsidP="00613D1F">
            <w:pPr>
              <w:pStyle w:val="Akapitzlist"/>
              <w:numPr>
                <w:ilvl w:val="0"/>
                <w:numId w:val="13"/>
              </w:numPr>
              <w:ind w:left="455"/>
            </w:pPr>
            <w:r>
              <w:t>p</w:t>
            </w:r>
            <w:r w:rsidRPr="00540E4E">
              <w:t xml:space="preserve">oznanie </w:t>
            </w:r>
            <w:r>
              <w:t>założeń TSR</w:t>
            </w:r>
            <w:r w:rsidRPr="00540E4E">
              <w:t xml:space="preserve">: </w:t>
            </w:r>
            <w:r>
              <w:t>„</w:t>
            </w:r>
            <w:r w:rsidRPr="00540E4E">
              <w:t>Jeśli co</w:t>
            </w:r>
            <w:r>
              <w:t>ś</w:t>
            </w:r>
            <w:r w:rsidRPr="00540E4E">
              <w:t xml:space="preserve"> działa, rób tego wi</w:t>
            </w:r>
            <w:r>
              <w:t>ę</w:t>
            </w:r>
            <w:r w:rsidRPr="00540E4E">
              <w:t>cej</w:t>
            </w:r>
            <w:r>
              <w:t>.</w:t>
            </w:r>
            <w:r w:rsidRPr="00540E4E">
              <w:t xml:space="preserve"> Je</w:t>
            </w:r>
            <w:r>
              <w:t>ś</w:t>
            </w:r>
            <w:r w:rsidRPr="00540E4E">
              <w:t>li co</w:t>
            </w:r>
            <w:r>
              <w:t>ś</w:t>
            </w:r>
            <w:r w:rsidRPr="00540E4E">
              <w:t xml:space="preserve"> nie działa, rób co</w:t>
            </w:r>
            <w:r>
              <w:t>ś</w:t>
            </w:r>
            <w:r w:rsidRPr="00540E4E">
              <w:t xml:space="preserve"> innego</w:t>
            </w:r>
            <w:r>
              <w:t>.</w:t>
            </w:r>
            <w:r w:rsidRPr="00540E4E">
              <w:t xml:space="preserve"> </w:t>
            </w:r>
            <w:r>
              <w:t>J</w:t>
            </w:r>
            <w:r w:rsidRPr="00540E4E">
              <w:t>e</w:t>
            </w:r>
            <w:r>
              <w:t>ś</w:t>
            </w:r>
            <w:r w:rsidRPr="00540E4E">
              <w:t>li co</w:t>
            </w:r>
            <w:r>
              <w:t>ś</w:t>
            </w:r>
            <w:r w:rsidRPr="00540E4E">
              <w:t xml:space="preserve"> się nie zepsuło</w:t>
            </w:r>
            <w:r>
              <w:t>,</w:t>
            </w:r>
            <w:r w:rsidRPr="00540E4E">
              <w:t xml:space="preserve"> nie naprawiaj</w:t>
            </w:r>
            <w:r>
              <w:t>.”</w:t>
            </w:r>
          </w:p>
          <w:p w14:paraId="5F3FDE7B" w14:textId="77777777" w:rsidR="00613D1F" w:rsidRDefault="00613D1F" w:rsidP="00613D1F">
            <w:pPr>
              <w:pStyle w:val="Akapitzlist"/>
              <w:numPr>
                <w:ilvl w:val="0"/>
                <w:numId w:val="13"/>
              </w:numPr>
              <w:ind w:left="455"/>
            </w:pPr>
            <w:r w:rsidRPr="00540E4E">
              <w:t>poznanie podstawowych założeń teoretycznych nurtu Terapii Skoncentrowanej na Rozwiązaniach</w:t>
            </w:r>
          </w:p>
          <w:p w14:paraId="3046EEAC" w14:textId="77777777" w:rsidR="00613D1F" w:rsidRDefault="00613D1F" w:rsidP="00613D1F">
            <w:pPr>
              <w:pStyle w:val="Akapitzlist"/>
              <w:numPr>
                <w:ilvl w:val="0"/>
                <w:numId w:val="13"/>
              </w:numPr>
              <w:ind w:left="455"/>
            </w:pPr>
            <w:r>
              <w:t xml:space="preserve">nabycie umiejętności rozpoznawania </w:t>
            </w:r>
            <w:r w:rsidRPr="00540E4E">
              <w:t>różnicy między koncentracją na problemach, a koncentracją na rozwiązaniach w pracy z klientem</w:t>
            </w:r>
          </w:p>
          <w:p w14:paraId="2C3F1C18" w14:textId="77777777" w:rsidR="00613D1F" w:rsidRDefault="00613D1F" w:rsidP="00613D1F">
            <w:pPr>
              <w:pStyle w:val="Akapitzlist"/>
              <w:numPr>
                <w:ilvl w:val="0"/>
                <w:numId w:val="13"/>
              </w:numPr>
              <w:ind w:left="455"/>
            </w:pPr>
            <w:r>
              <w:t>zapoznanie z t</w:t>
            </w:r>
            <w:r w:rsidRPr="00540E4E">
              <w:t>echnik</w:t>
            </w:r>
            <w:r>
              <w:t>ą</w:t>
            </w:r>
            <w:r w:rsidRPr="00540E4E">
              <w:t xml:space="preserve"> komplementowania</w:t>
            </w:r>
            <w:r>
              <w:t xml:space="preserve"> oraz </w:t>
            </w:r>
            <w:r w:rsidRPr="00540E4E">
              <w:t>przeformułowania</w:t>
            </w:r>
          </w:p>
          <w:p w14:paraId="0C2595DF" w14:textId="77777777" w:rsidR="00613D1F" w:rsidRDefault="00613D1F" w:rsidP="00613D1F">
            <w:pPr>
              <w:pStyle w:val="Akapitzlist"/>
              <w:numPr>
                <w:ilvl w:val="0"/>
                <w:numId w:val="13"/>
              </w:numPr>
              <w:ind w:left="455"/>
            </w:pPr>
            <w:r>
              <w:t xml:space="preserve">poznanie </w:t>
            </w:r>
            <w:r w:rsidRPr="00540E4E">
              <w:t>cechy dobrze sformułowanego celu w nurcie TSR oraz etapy pracy nad celem klienta</w:t>
            </w:r>
          </w:p>
          <w:p w14:paraId="18F334A0" w14:textId="77777777" w:rsidR="00613D1F" w:rsidRDefault="00613D1F" w:rsidP="00613D1F">
            <w:pPr>
              <w:pStyle w:val="Akapitzlist"/>
              <w:numPr>
                <w:ilvl w:val="0"/>
                <w:numId w:val="13"/>
              </w:numPr>
              <w:ind w:left="455"/>
            </w:pPr>
            <w:r>
              <w:t xml:space="preserve">zaprezentowanie </w:t>
            </w:r>
            <w:r w:rsidRPr="00540E4E">
              <w:t>rozbudowanej wersji</w:t>
            </w:r>
            <w:r>
              <w:t xml:space="preserve"> </w:t>
            </w:r>
            <w:r w:rsidRPr="00540E4E">
              <w:t>Technik</w:t>
            </w:r>
            <w:r>
              <w:t>i</w:t>
            </w:r>
            <w:r w:rsidRPr="00540E4E">
              <w:t xml:space="preserve"> Skalowania</w:t>
            </w:r>
          </w:p>
          <w:p w14:paraId="4536A2D6" w14:textId="77777777" w:rsidR="00613D1F" w:rsidRPr="00540E4E" w:rsidRDefault="00613D1F" w:rsidP="00613D1F">
            <w:pPr>
              <w:pStyle w:val="Akapitzlist"/>
              <w:numPr>
                <w:ilvl w:val="0"/>
                <w:numId w:val="13"/>
              </w:numPr>
              <w:ind w:left="455"/>
            </w:pPr>
            <w:r>
              <w:t xml:space="preserve">nabycie umiejętności </w:t>
            </w:r>
            <w:r w:rsidRPr="00540E4E">
              <w:t>formułowania Informacji zwrotnej w nurcie TSR</w:t>
            </w:r>
          </w:p>
          <w:p w14:paraId="5C11B4DF" w14:textId="77777777" w:rsidR="00613D1F" w:rsidRPr="00540E4E" w:rsidRDefault="00613D1F" w:rsidP="00613D1F">
            <w:pPr>
              <w:rPr>
                <w:b/>
                <w:bCs/>
              </w:rPr>
            </w:pPr>
            <w:r w:rsidRPr="00544BBF">
              <w:rPr>
                <w:b/>
                <w:bCs/>
              </w:rPr>
              <w:t>Ramowy program szkolenia:</w:t>
            </w:r>
          </w:p>
          <w:p w14:paraId="2E54B3A4" w14:textId="77777777" w:rsidR="00613D1F" w:rsidRPr="00540E4E" w:rsidRDefault="00613D1F" w:rsidP="00613D1F">
            <w:pPr>
              <w:pStyle w:val="Akapitzlist"/>
              <w:numPr>
                <w:ilvl w:val="0"/>
                <w:numId w:val="14"/>
              </w:numPr>
              <w:ind w:left="455"/>
            </w:pPr>
            <w:r w:rsidRPr="00540E4E">
              <w:t>Założenia Terapii Skoncentrowanej na Rozwiązaniach</w:t>
            </w:r>
          </w:p>
          <w:p w14:paraId="027C7240" w14:textId="77777777" w:rsidR="00613D1F" w:rsidRPr="00540E4E" w:rsidRDefault="00613D1F" w:rsidP="00613D1F">
            <w:pPr>
              <w:pStyle w:val="Akapitzlist"/>
              <w:numPr>
                <w:ilvl w:val="0"/>
                <w:numId w:val="14"/>
              </w:numPr>
              <w:ind w:left="455"/>
            </w:pPr>
            <w:r w:rsidRPr="00540E4E">
              <w:t>Postawa Niewiedzy</w:t>
            </w:r>
          </w:p>
          <w:p w14:paraId="7B37A24A" w14:textId="77777777" w:rsidR="00613D1F" w:rsidRPr="00540E4E" w:rsidRDefault="00613D1F" w:rsidP="00613D1F">
            <w:pPr>
              <w:pStyle w:val="Akapitzlist"/>
              <w:numPr>
                <w:ilvl w:val="0"/>
                <w:numId w:val="14"/>
              </w:numPr>
              <w:ind w:left="455"/>
            </w:pPr>
            <w:r w:rsidRPr="00540E4E">
              <w:t>Technika komplementowania</w:t>
            </w:r>
          </w:p>
          <w:p w14:paraId="2059F510" w14:textId="77777777" w:rsidR="00613D1F" w:rsidRPr="00540E4E" w:rsidRDefault="00613D1F" w:rsidP="00613D1F">
            <w:pPr>
              <w:pStyle w:val="Akapitzlist"/>
              <w:numPr>
                <w:ilvl w:val="0"/>
                <w:numId w:val="14"/>
              </w:numPr>
              <w:ind w:left="455"/>
            </w:pPr>
            <w:r w:rsidRPr="00540E4E">
              <w:t>Rozmowa poza problemem</w:t>
            </w:r>
          </w:p>
          <w:p w14:paraId="361B1AE3" w14:textId="77777777" w:rsidR="00613D1F" w:rsidRPr="00540E4E" w:rsidRDefault="00613D1F" w:rsidP="00613D1F">
            <w:pPr>
              <w:pStyle w:val="Akapitzlist"/>
              <w:numPr>
                <w:ilvl w:val="0"/>
                <w:numId w:val="14"/>
              </w:numPr>
              <w:ind w:left="455"/>
            </w:pPr>
            <w:r w:rsidRPr="00540E4E">
              <w:t xml:space="preserve">Przeformułowania </w:t>
            </w:r>
            <w:r>
              <w:t xml:space="preserve">- </w:t>
            </w:r>
            <w:r w:rsidRPr="00540E4E">
              <w:t>rodzaj interwencji terape</w:t>
            </w:r>
            <w:r>
              <w:t>u</w:t>
            </w:r>
            <w:r w:rsidRPr="00540E4E">
              <w:t>tycznych</w:t>
            </w:r>
          </w:p>
          <w:p w14:paraId="48E35985" w14:textId="77777777" w:rsidR="00613D1F" w:rsidRDefault="00613D1F" w:rsidP="00613D1F">
            <w:pPr>
              <w:pStyle w:val="Akapitzlist"/>
              <w:numPr>
                <w:ilvl w:val="0"/>
                <w:numId w:val="14"/>
              </w:numPr>
              <w:ind w:left="455"/>
            </w:pPr>
            <w:r>
              <w:t>Pierwszy</w:t>
            </w:r>
            <w:r w:rsidRPr="00540E4E">
              <w:t xml:space="preserve"> kontakt z klientem</w:t>
            </w:r>
          </w:p>
          <w:p w14:paraId="54EE221A" w14:textId="77777777" w:rsidR="00613D1F" w:rsidRDefault="00613D1F" w:rsidP="00613D1F">
            <w:pPr>
              <w:pStyle w:val="Akapitzlist"/>
              <w:numPr>
                <w:ilvl w:val="0"/>
                <w:numId w:val="14"/>
              </w:numPr>
              <w:ind w:left="455"/>
            </w:pPr>
            <w:r w:rsidRPr="00540E4E">
              <w:t>Formułowanie celów w relacji współpracy</w:t>
            </w:r>
          </w:p>
          <w:p w14:paraId="4E9F10AB" w14:textId="77777777" w:rsidR="00613D1F" w:rsidRDefault="00613D1F" w:rsidP="00613D1F">
            <w:pPr>
              <w:pStyle w:val="Akapitzlist"/>
              <w:numPr>
                <w:ilvl w:val="0"/>
                <w:numId w:val="14"/>
              </w:numPr>
              <w:ind w:left="455"/>
            </w:pPr>
            <w:r w:rsidRPr="00540E4E">
              <w:t>Praca nad Preferowaną Przyszłością</w:t>
            </w:r>
            <w:r>
              <w:t>;</w:t>
            </w:r>
            <w:r w:rsidRPr="00540E4E">
              <w:t xml:space="preserve"> Technika: Pytanie o cud</w:t>
            </w:r>
          </w:p>
          <w:p w14:paraId="474F4610" w14:textId="77777777" w:rsidR="00613D1F" w:rsidRDefault="00613D1F" w:rsidP="00613D1F">
            <w:pPr>
              <w:pStyle w:val="Akapitzlist"/>
              <w:numPr>
                <w:ilvl w:val="0"/>
                <w:numId w:val="14"/>
              </w:numPr>
              <w:ind w:left="455"/>
            </w:pPr>
            <w:r w:rsidRPr="00540E4E">
              <w:t>Wyjątki</w:t>
            </w:r>
            <w:r>
              <w:t xml:space="preserve">, </w:t>
            </w:r>
            <w:r w:rsidRPr="00540E4E">
              <w:t>Technika Skalowania</w:t>
            </w:r>
            <w:r>
              <w:t xml:space="preserve">, </w:t>
            </w:r>
            <w:r w:rsidRPr="00540E4E">
              <w:t>Informacja zwrotna w nurcie TSR</w:t>
            </w:r>
          </w:p>
          <w:p w14:paraId="473FBAC4" w14:textId="77777777" w:rsidR="00613D1F" w:rsidRDefault="00613D1F" w:rsidP="00613D1F">
            <w:pPr>
              <w:pStyle w:val="Akapitzlist"/>
              <w:numPr>
                <w:ilvl w:val="0"/>
                <w:numId w:val="14"/>
              </w:numPr>
              <w:ind w:left="455"/>
            </w:pPr>
            <w:r w:rsidRPr="00540E4E">
              <w:t>Zadania domowe dla klienta</w:t>
            </w:r>
          </w:p>
          <w:p w14:paraId="72ECBAB4" w14:textId="77777777" w:rsidR="00613D1F" w:rsidRDefault="00613D1F" w:rsidP="00613D1F">
            <w:pPr>
              <w:pStyle w:val="Akapitzlist"/>
              <w:numPr>
                <w:ilvl w:val="0"/>
                <w:numId w:val="14"/>
              </w:numPr>
              <w:ind w:left="455"/>
            </w:pPr>
            <w:r w:rsidRPr="00540E4E">
              <w:t>Przebieg procesu terapeutycznego w relacji współpracy - podsumowanie</w:t>
            </w:r>
          </w:p>
          <w:p w14:paraId="7EC392DC" w14:textId="77777777" w:rsidR="00613D1F" w:rsidRDefault="00613D1F" w:rsidP="00613D1F">
            <w:pPr>
              <w:pStyle w:val="Akapitzlist"/>
              <w:numPr>
                <w:ilvl w:val="0"/>
                <w:numId w:val="14"/>
              </w:numPr>
              <w:ind w:left="455"/>
            </w:pPr>
            <w:r w:rsidRPr="00540E4E">
              <w:t>Relacja narzekania</w:t>
            </w:r>
            <w:r>
              <w:t xml:space="preserve"> - </w:t>
            </w:r>
            <w:r w:rsidRPr="00540E4E">
              <w:t>klient widzi problem, jednak nie w sobie</w:t>
            </w:r>
          </w:p>
          <w:p w14:paraId="2FE5EB59" w14:textId="77777777" w:rsidR="00613D1F" w:rsidRDefault="00613D1F" w:rsidP="00613D1F">
            <w:pPr>
              <w:pStyle w:val="Akapitzlist"/>
              <w:numPr>
                <w:ilvl w:val="0"/>
                <w:numId w:val="14"/>
              </w:numPr>
              <w:ind w:left="455"/>
            </w:pPr>
            <w:r w:rsidRPr="00540E4E">
              <w:t>Relacja goszczenia</w:t>
            </w:r>
            <w:r>
              <w:t xml:space="preserve"> -</w:t>
            </w:r>
            <w:r w:rsidRPr="00540E4E">
              <w:t xml:space="preserve"> klient, został przez kogoś wysłany i często nie widzi sensu i potrzeby, aby być na sesji</w:t>
            </w:r>
          </w:p>
          <w:p w14:paraId="646EE9E9" w14:textId="797A796D" w:rsidR="00613D1F" w:rsidRPr="0066034D" w:rsidRDefault="00613D1F" w:rsidP="00613D1F">
            <w:pPr>
              <w:pStyle w:val="Akapitzlist"/>
              <w:numPr>
                <w:ilvl w:val="0"/>
                <w:numId w:val="14"/>
              </w:numPr>
              <w:ind w:left="455"/>
            </w:pPr>
            <w:r w:rsidRPr="00540E4E">
              <w:t>Podsumowanie moich mocnych stron terapeuty TSR</w:t>
            </w:r>
          </w:p>
        </w:tc>
      </w:tr>
      <w:tr w:rsidR="00613D1F" w14:paraId="2AF102E6" w14:textId="77777777" w:rsidTr="00804C83">
        <w:tc>
          <w:tcPr>
            <w:tcW w:w="562" w:type="dxa"/>
          </w:tcPr>
          <w:p w14:paraId="57F8728F" w14:textId="48697BC5" w:rsidR="00613D1F" w:rsidRPr="005319A1" w:rsidRDefault="00613D1F" w:rsidP="00613D1F">
            <w:pPr>
              <w:rPr>
                <w:b/>
                <w:bCs/>
                <w:color w:val="EE0000"/>
              </w:rPr>
            </w:pPr>
            <w:r w:rsidRPr="00413F91">
              <w:rPr>
                <w:b/>
                <w:bCs/>
              </w:rPr>
              <w:t>4</w:t>
            </w:r>
          </w:p>
        </w:tc>
        <w:tc>
          <w:tcPr>
            <w:tcW w:w="2694" w:type="dxa"/>
          </w:tcPr>
          <w:p w14:paraId="3B5B727A" w14:textId="77777777" w:rsidR="00613D1F" w:rsidRPr="00413F91" w:rsidRDefault="00613D1F" w:rsidP="00613D1F">
            <w:pPr>
              <w:rPr>
                <w:b/>
                <w:bCs/>
              </w:rPr>
            </w:pPr>
            <w:r w:rsidRPr="00413F91">
              <w:rPr>
                <w:b/>
                <w:bCs/>
              </w:rPr>
              <w:t>II stopień TSR – szkolenie zaawansowane (akredytowane przez PSTTSR, umożliwia udział</w:t>
            </w:r>
          </w:p>
          <w:p w14:paraId="714FCCE9" w14:textId="3E437ADB" w:rsidR="00613D1F" w:rsidRPr="005319A1" w:rsidRDefault="00613D1F" w:rsidP="00613D1F">
            <w:pPr>
              <w:rPr>
                <w:b/>
                <w:bCs/>
                <w:color w:val="EE0000"/>
              </w:rPr>
            </w:pPr>
            <w:r w:rsidRPr="00413F91">
              <w:rPr>
                <w:b/>
                <w:bCs/>
              </w:rPr>
              <w:t xml:space="preserve">w programie certyfikacyjnym PSTTSR) </w:t>
            </w:r>
            <w:r w:rsidRPr="00413F91">
              <w:rPr>
                <w:rFonts w:cstheme="minorHAnsi"/>
                <w:b/>
                <w:bCs/>
              </w:rPr>
              <w:t>(N)</w:t>
            </w:r>
          </w:p>
        </w:tc>
        <w:tc>
          <w:tcPr>
            <w:tcW w:w="12768" w:type="dxa"/>
          </w:tcPr>
          <w:p w14:paraId="3DCCE772" w14:textId="77777777" w:rsidR="00613D1F" w:rsidRPr="00B006EF" w:rsidRDefault="00613D1F" w:rsidP="00613D1F">
            <w:r w:rsidRPr="00B006EF">
              <w:t>Liczba osób objętych wsparciem: 1</w:t>
            </w:r>
          </w:p>
          <w:p w14:paraId="78D7C99E" w14:textId="77777777" w:rsidR="00613D1F" w:rsidRPr="00B006EF" w:rsidRDefault="00613D1F" w:rsidP="00613D1F">
            <w:r w:rsidRPr="00B006EF">
              <w:t xml:space="preserve">Liczba godzin dydaktycznych/zegarowych szkolenia: </w:t>
            </w:r>
            <w:r>
              <w:t>140</w:t>
            </w:r>
            <w:r w:rsidRPr="00B006EF">
              <w:t xml:space="preserve"> h</w:t>
            </w:r>
          </w:p>
          <w:p w14:paraId="095E9E00" w14:textId="77777777" w:rsidR="00613D1F" w:rsidRPr="00B006EF" w:rsidRDefault="00613D1F" w:rsidP="00613D1F">
            <w:r w:rsidRPr="00B006EF">
              <w:t xml:space="preserve">Typ szkolenia: zewnętrzne </w:t>
            </w:r>
          </w:p>
          <w:p w14:paraId="0DE0132F" w14:textId="77777777" w:rsidR="00613D1F" w:rsidRPr="00B006EF" w:rsidRDefault="00613D1F" w:rsidP="00613D1F">
            <w:r w:rsidRPr="00B006EF">
              <w:t xml:space="preserve">Egzamin: wewnętrzny </w:t>
            </w:r>
            <w:r w:rsidRPr="00C20E44">
              <w:rPr>
                <w:b/>
                <w:bCs/>
              </w:rPr>
              <w:t xml:space="preserve">z </w:t>
            </w:r>
            <w:r>
              <w:rPr>
                <w:b/>
                <w:bCs/>
              </w:rPr>
              <w:t xml:space="preserve">możliwością </w:t>
            </w:r>
            <w:r w:rsidRPr="00C20E44">
              <w:rPr>
                <w:b/>
                <w:bCs/>
              </w:rPr>
              <w:t>certyfikacj</w:t>
            </w:r>
            <w:r>
              <w:rPr>
                <w:b/>
                <w:bCs/>
              </w:rPr>
              <w:t>i</w:t>
            </w:r>
            <w:r w:rsidRPr="00C20E44">
              <w:rPr>
                <w:b/>
                <w:bCs/>
              </w:rPr>
              <w:t xml:space="preserve"> PSTTSR</w:t>
            </w:r>
          </w:p>
          <w:p w14:paraId="684CB9DA" w14:textId="77777777" w:rsidR="00613D1F" w:rsidRPr="00B006EF" w:rsidRDefault="00613D1F" w:rsidP="00613D1F">
            <w:r w:rsidRPr="00B006EF">
              <w:t>Przybliżony termin świadczenia wsparcia: marzec 2026 r. – marzec 2027 r.</w:t>
            </w:r>
          </w:p>
          <w:p w14:paraId="6282E0D8" w14:textId="77777777" w:rsidR="00613D1F" w:rsidRPr="00B006EF" w:rsidRDefault="00613D1F" w:rsidP="00613D1F">
            <w:r w:rsidRPr="00B006EF">
              <w:t>Materiały szkoleniowe: w formie drukowanej, wpięte w skoroszyt, po 1 egzemplarzu dla każdej osoby objętej projektem</w:t>
            </w:r>
          </w:p>
          <w:p w14:paraId="51F8B9F3" w14:textId="77777777" w:rsidR="00613D1F" w:rsidRPr="00B006EF" w:rsidRDefault="00613D1F" w:rsidP="00613D1F">
            <w:r w:rsidRPr="00B006EF">
              <w:t>Kadra: prowadzący szkolenie - min. 2 letnie doświadczenie zaw. w dziedzinie, znajomość tematyki szkolenia</w:t>
            </w:r>
          </w:p>
          <w:p w14:paraId="4E02864E" w14:textId="77777777" w:rsidR="00613D1F" w:rsidRPr="000F371F" w:rsidRDefault="00613D1F" w:rsidP="00613D1F">
            <w:pPr>
              <w:rPr>
                <w:b/>
                <w:bCs/>
              </w:rPr>
            </w:pPr>
            <w:r w:rsidRPr="000F371F">
              <w:rPr>
                <w:b/>
                <w:bCs/>
              </w:rPr>
              <w:t xml:space="preserve">Oczekiwane efekty szkolenia: </w:t>
            </w:r>
          </w:p>
          <w:p w14:paraId="51E72ECF" w14:textId="77777777" w:rsidR="00613D1F" w:rsidRPr="00423D6D" w:rsidRDefault="00613D1F" w:rsidP="00613D1F">
            <w:pPr>
              <w:pStyle w:val="Akapitzlist"/>
              <w:numPr>
                <w:ilvl w:val="0"/>
                <w:numId w:val="33"/>
              </w:numPr>
              <w:ind w:left="455"/>
            </w:pPr>
            <w:r w:rsidRPr="00423D6D">
              <w:t>Rozwój osobisty – wzrost świadomości własnych mocnych stron i potrzeb oraz celów osobistych nie tylko związanych z obszarem zawodowym.</w:t>
            </w:r>
          </w:p>
          <w:p w14:paraId="2CFB9830" w14:textId="77777777" w:rsidR="00613D1F" w:rsidRPr="00423D6D" w:rsidRDefault="00613D1F" w:rsidP="00613D1F">
            <w:pPr>
              <w:pStyle w:val="Akapitzlist"/>
              <w:numPr>
                <w:ilvl w:val="0"/>
                <w:numId w:val="33"/>
              </w:numPr>
              <w:ind w:left="455"/>
            </w:pPr>
            <w:r w:rsidRPr="00423D6D">
              <w:t>Rozwój umiejętności prowadzenia sesji w oparciu o założenia i techniki poznane podczas szkolenia podstawowego.</w:t>
            </w:r>
          </w:p>
          <w:p w14:paraId="4B0A2CDF" w14:textId="77777777" w:rsidR="00613D1F" w:rsidRPr="00423D6D" w:rsidRDefault="00613D1F" w:rsidP="00613D1F">
            <w:pPr>
              <w:pStyle w:val="Akapitzlist"/>
              <w:numPr>
                <w:ilvl w:val="0"/>
                <w:numId w:val="33"/>
              </w:numPr>
              <w:ind w:left="455"/>
            </w:pPr>
            <w:r w:rsidRPr="00423D6D">
              <w:t xml:space="preserve">Poznanie nowych narzędzi i możliwości ich wykorzystania w PSR/TSR </w:t>
            </w:r>
            <w:r>
              <w:t xml:space="preserve">oraz rozwój </w:t>
            </w:r>
            <w:r w:rsidRPr="00423D6D">
              <w:t>własnego warsztatu pomagania w zakresie PST/TSR.</w:t>
            </w:r>
          </w:p>
          <w:p w14:paraId="60685322" w14:textId="77777777" w:rsidR="00613D1F" w:rsidRPr="00423D6D" w:rsidRDefault="00613D1F" w:rsidP="00613D1F">
            <w:pPr>
              <w:pStyle w:val="Akapitzlist"/>
              <w:numPr>
                <w:ilvl w:val="0"/>
                <w:numId w:val="33"/>
              </w:numPr>
              <w:ind w:left="455"/>
            </w:pPr>
            <w:r w:rsidRPr="00423D6D">
              <w:t>Poznanie specyfiki pracy metodą TSR z określonymi kategoriami problemów i różnymi klientami ich doświadczającymi</w:t>
            </w:r>
            <w:r>
              <w:t xml:space="preserve"> </w:t>
            </w:r>
            <w:r w:rsidRPr="00423D6D">
              <w:t>– praca z rodziną, psychopatologia, praca w obszarze uzależnień i z grupą</w:t>
            </w:r>
            <w:r>
              <w:t>.</w:t>
            </w:r>
          </w:p>
          <w:p w14:paraId="1D4A1D50" w14:textId="77777777" w:rsidR="00613D1F" w:rsidRPr="00423D6D" w:rsidRDefault="00613D1F" w:rsidP="00613D1F">
            <w:pPr>
              <w:pStyle w:val="Akapitzlist"/>
              <w:numPr>
                <w:ilvl w:val="0"/>
                <w:numId w:val="33"/>
              </w:numPr>
              <w:ind w:left="455"/>
            </w:pPr>
            <w:r w:rsidRPr="00423D6D">
              <w:t>Zastosowanie TSR/PSR w zakresie: pracy ze specyficznym klientem jakim jest dziecko, młodzież, osoba dorosła, rodzina i grupa.</w:t>
            </w:r>
          </w:p>
          <w:p w14:paraId="3F53575C" w14:textId="77777777" w:rsidR="00613D1F" w:rsidRPr="00423D6D" w:rsidRDefault="00613D1F" w:rsidP="00613D1F">
            <w:pPr>
              <w:pStyle w:val="Akapitzlist"/>
              <w:numPr>
                <w:ilvl w:val="0"/>
                <w:numId w:val="33"/>
              </w:numPr>
              <w:ind w:left="455"/>
            </w:pPr>
            <w:r w:rsidRPr="00423D6D">
              <w:t>Rozwija</w:t>
            </w:r>
            <w:r>
              <w:t>nie</w:t>
            </w:r>
            <w:r w:rsidRPr="00423D6D">
              <w:t xml:space="preserve"> umiejętności praktyczn</w:t>
            </w:r>
            <w:r>
              <w:t>ych,</w:t>
            </w:r>
            <w:r w:rsidRPr="00423D6D">
              <w:t xml:space="preserve"> realizując superwizje grupowe</w:t>
            </w:r>
          </w:p>
          <w:p w14:paraId="7B4B4154" w14:textId="77777777" w:rsidR="00613D1F" w:rsidRDefault="00613D1F" w:rsidP="00613D1F">
            <w:pPr>
              <w:rPr>
                <w:b/>
                <w:bCs/>
              </w:rPr>
            </w:pPr>
            <w:r w:rsidRPr="000F371F">
              <w:rPr>
                <w:b/>
                <w:bCs/>
              </w:rPr>
              <w:t>Ramowy program szkolenia:</w:t>
            </w:r>
          </w:p>
          <w:p w14:paraId="11163CB6" w14:textId="77777777" w:rsidR="00613D1F" w:rsidRPr="000F371F" w:rsidRDefault="00613D1F" w:rsidP="00613D1F">
            <w:pPr>
              <w:rPr>
                <w:b/>
                <w:bCs/>
              </w:rPr>
            </w:pPr>
            <w:r>
              <w:t>M</w:t>
            </w:r>
            <w:r w:rsidRPr="00C20E44">
              <w:t>ini wykład</w:t>
            </w:r>
            <w:r>
              <w:t>y</w:t>
            </w:r>
            <w:r w:rsidRPr="00C20E44">
              <w:t>, analiz</w:t>
            </w:r>
            <w:r>
              <w:t>a</w:t>
            </w:r>
            <w:r w:rsidRPr="00C20E44">
              <w:t xml:space="preserve"> doświadczeń, autorefleksj</w:t>
            </w:r>
            <w:r>
              <w:t>a</w:t>
            </w:r>
            <w:r w:rsidRPr="00C20E44">
              <w:t>, wykorzystani</w:t>
            </w:r>
            <w:r>
              <w:t>e</w:t>
            </w:r>
            <w:r w:rsidRPr="00C20E44">
              <w:t xml:space="preserve"> technik kreatywnego myślenia</w:t>
            </w:r>
            <w:r>
              <w:t xml:space="preserve"> oraz </w:t>
            </w:r>
            <w:r w:rsidRPr="00C20E44">
              <w:t>dyskusj</w:t>
            </w:r>
            <w:r>
              <w:t>a na tematy:</w:t>
            </w:r>
          </w:p>
          <w:p w14:paraId="1D23DC13" w14:textId="77777777" w:rsidR="00613D1F" w:rsidRDefault="00613D1F" w:rsidP="00613D1F">
            <w:pPr>
              <w:pStyle w:val="Akapitzlist"/>
              <w:numPr>
                <w:ilvl w:val="0"/>
                <w:numId w:val="32"/>
              </w:numPr>
              <w:ind w:left="455"/>
            </w:pPr>
            <w:r w:rsidRPr="00C20E44">
              <w:t>„Ja jako osoba pracująca w TSR”</w:t>
            </w:r>
            <w:r>
              <w:t>:</w:t>
            </w:r>
          </w:p>
          <w:p w14:paraId="03BE8319" w14:textId="77777777" w:rsidR="00613D1F" w:rsidRDefault="00613D1F" w:rsidP="00613D1F">
            <w:pPr>
              <w:ind w:left="455"/>
            </w:pPr>
            <w:r>
              <w:t>- budowanie</w:t>
            </w:r>
            <w:r w:rsidRPr="00C20E44">
              <w:t xml:space="preserve"> zaplecz</w:t>
            </w:r>
            <w:r>
              <w:t>a</w:t>
            </w:r>
            <w:r w:rsidRPr="00C20E44">
              <w:t xml:space="preserve"> do efektywnej współpracy</w:t>
            </w:r>
            <w:r>
              <w:t xml:space="preserve"> między uczestnikami kursu, </w:t>
            </w:r>
          </w:p>
          <w:p w14:paraId="3EB8006B" w14:textId="77777777" w:rsidR="00613D1F" w:rsidRDefault="00613D1F" w:rsidP="00613D1F">
            <w:pPr>
              <w:ind w:left="455"/>
            </w:pPr>
            <w:r>
              <w:t>- znalezienie odpowiedzi</w:t>
            </w:r>
            <w:r w:rsidRPr="00C20E44">
              <w:t xml:space="preserve"> na pytania „po co?” i „co jeszcze?”,</w:t>
            </w:r>
            <w:r>
              <w:t xml:space="preserve"> </w:t>
            </w:r>
          </w:p>
          <w:p w14:paraId="33F4D466" w14:textId="77777777" w:rsidR="00613D1F" w:rsidRDefault="00613D1F" w:rsidP="00613D1F">
            <w:pPr>
              <w:ind w:left="455"/>
            </w:pPr>
            <w:r>
              <w:t xml:space="preserve">- rozważenie </w:t>
            </w:r>
            <w:r w:rsidRPr="00C20E44">
              <w:t>odpowiedzialności w</w:t>
            </w:r>
            <w:r>
              <w:t xml:space="preserve"> </w:t>
            </w:r>
            <w:r w:rsidRPr="00C20E44">
              <w:t>pracy</w:t>
            </w:r>
            <w:r>
              <w:t>,</w:t>
            </w:r>
            <w:r w:rsidRPr="00C20E44">
              <w:t xml:space="preserve"> dylemat</w:t>
            </w:r>
            <w:r>
              <w:t>y</w:t>
            </w:r>
            <w:r w:rsidRPr="00C20E44">
              <w:t xml:space="preserve"> etyczn</w:t>
            </w:r>
            <w:r>
              <w:t xml:space="preserve">e, </w:t>
            </w:r>
          </w:p>
          <w:p w14:paraId="52852A7D" w14:textId="77777777" w:rsidR="00613D1F" w:rsidRDefault="00613D1F" w:rsidP="00613D1F">
            <w:pPr>
              <w:ind w:left="455"/>
            </w:pPr>
            <w:r>
              <w:t xml:space="preserve">- poruszenie </w:t>
            </w:r>
            <w:r w:rsidRPr="00C20E44">
              <w:t>wątk</w:t>
            </w:r>
            <w:r>
              <w:t>u</w:t>
            </w:r>
            <w:r w:rsidRPr="00C20E44">
              <w:t xml:space="preserve"> dbałoś</w:t>
            </w:r>
            <w:r>
              <w:t>ci</w:t>
            </w:r>
            <w:r w:rsidRPr="00C20E44">
              <w:t xml:space="preserve"> o siebie, ze szczególnym uwzględnieniem superwizji</w:t>
            </w:r>
            <w:r>
              <w:t xml:space="preserve">, w tym </w:t>
            </w:r>
            <w:r w:rsidRPr="00C20E44">
              <w:t>pomysł na twórczą autosuperwizję</w:t>
            </w:r>
            <w:r>
              <w:t>.</w:t>
            </w:r>
            <w:r w:rsidRPr="00C20E44">
              <w:t xml:space="preserve"> </w:t>
            </w:r>
          </w:p>
          <w:p w14:paraId="59BBEAA8" w14:textId="77777777" w:rsidR="00613D1F" w:rsidRDefault="00613D1F" w:rsidP="00613D1F">
            <w:pPr>
              <w:pStyle w:val="Akapitzlist"/>
              <w:numPr>
                <w:ilvl w:val="0"/>
                <w:numId w:val="32"/>
              </w:numPr>
              <w:ind w:left="455"/>
            </w:pPr>
            <w:r>
              <w:t>„Praca na relacjach – rodzina, młodzież, dzieci</w:t>
            </w:r>
          </w:p>
          <w:p w14:paraId="1926026E" w14:textId="77777777" w:rsidR="00613D1F" w:rsidRDefault="00613D1F" w:rsidP="00613D1F">
            <w:pPr>
              <w:ind w:left="455"/>
            </w:pPr>
            <w:r>
              <w:t xml:space="preserve">- </w:t>
            </w:r>
            <w:r w:rsidRPr="009B5388">
              <w:t>technik</w:t>
            </w:r>
            <w:r>
              <w:t>i</w:t>
            </w:r>
            <w:r w:rsidRPr="009B5388">
              <w:t xml:space="preserve"> i narzędzi</w:t>
            </w:r>
            <w:r>
              <w:t>a</w:t>
            </w:r>
            <w:r w:rsidRPr="009B5388">
              <w:t xml:space="preserve"> w wersji cyrkularnej</w:t>
            </w:r>
            <w:r>
              <w:t xml:space="preserve"> - </w:t>
            </w:r>
            <w:r w:rsidRPr="009B5388">
              <w:t>prac</w:t>
            </w:r>
            <w:r>
              <w:t>a</w:t>
            </w:r>
            <w:r w:rsidRPr="009B5388">
              <w:t xml:space="preserve"> w oparciu o relacje w systemie rodzinnym i podsystemach</w:t>
            </w:r>
            <w:r>
              <w:t>,</w:t>
            </w:r>
          </w:p>
          <w:p w14:paraId="6237EFCE" w14:textId="77777777" w:rsidR="00613D1F" w:rsidRDefault="00613D1F" w:rsidP="00613D1F">
            <w:pPr>
              <w:ind w:left="455"/>
            </w:pPr>
            <w:r>
              <w:t xml:space="preserve">- </w:t>
            </w:r>
            <w:r w:rsidRPr="009B5388">
              <w:t>specyfik</w:t>
            </w:r>
            <w:r>
              <w:t>a</w:t>
            </w:r>
            <w:r w:rsidRPr="009B5388">
              <w:t xml:space="preserve"> pracy z małymi dziećmi i różn</w:t>
            </w:r>
            <w:r>
              <w:t>e</w:t>
            </w:r>
            <w:r w:rsidRPr="009B5388">
              <w:t xml:space="preserve"> technik</w:t>
            </w:r>
            <w:r>
              <w:t>i</w:t>
            </w:r>
            <w:r w:rsidRPr="009B5388">
              <w:t xml:space="preserve"> umożliwiając</w:t>
            </w:r>
            <w:r>
              <w:t>e</w:t>
            </w:r>
            <w:r w:rsidRPr="009B5388">
              <w:t xml:space="preserve"> usłyszenie głosu dziecka podczas spotkania z rodziną</w:t>
            </w:r>
            <w:r>
              <w:t>,</w:t>
            </w:r>
          </w:p>
          <w:p w14:paraId="16F7945F" w14:textId="77777777" w:rsidR="00613D1F" w:rsidRDefault="00613D1F" w:rsidP="00613D1F">
            <w:pPr>
              <w:ind w:left="455"/>
            </w:pPr>
            <w:r>
              <w:t xml:space="preserve">- </w:t>
            </w:r>
            <w:r w:rsidRPr="009B5388">
              <w:t>specyfik</w:t>
            </w:r>
            <w:r>
              <w:t>a</w:t>
            </w:r>
            <w:r w:rsidRPr="009B5388">
              <w:t xml:space="preserve"> i technik</w:t>
            </w:r>
            <w:r>
              <w:t>i</w:t>
            </w:r>
            <w:r w:rsidRPr="009B5388">
              <w:t xml:space="preserve"> użyteczn</w:t>
            </w:r>
            <w:r>
              <w:t>e</w:t>
            </w:r>
            <w:r w:rsidRPr="009B5388">
              <w:t xml:space="preserve"> pracy z </w:t>
            </w:r>
            <w:r>
              <w:t>nastolatkiem</w:t>
            </w:r>
            <w:r w:rsidRPr="009B5388">
              <w:t xml:space="preserve"> zwłaszcza w obliczu sprzeczności celów w systemie rodzinnym.</w:t>
            </w:r>
          </w:p>
          <w:p w14:paraId="3303AE85" w14:textId="77777777" w:rsidR="00613D1F" w:rsidRDefault="00613D1F" w:rsidP="00613D1F">
            <w:pPr>
              <w:pStyle w:val="Akapitzlist"/>
              <w:numPr>
                <w:ilvl w:val="0"/>
                <w:numId w:val="32"/>
              </w:numPr>
              <w:ind w:left="455"/>
            </w:pPr>
            <w:r>
              <w:t>„P</w:t>
            </w:r>
            <w:r w:rsidRPr="00EA3B07">
              <w:t>rac</w:t>
            </w:r>
            <w:r>
              <w:t>a</w:t>
            </w:r>
            <w:r w:rsidRPr="00EA3B07">
              <w:t xml:space="preserve"> z parą</w:t>
            </w:r>
            <w:r>
              <w:t>”:</w:t>
            </w:r>
          </w:p>
          <w:p w14:paraId="2F4AEC06" w14:textId="77777777" w:rsidR="00613D1F" w:rsidRDefault="00613D1F" w:rsidP="00613D1F">
            <w:pPr>
              <w:ind w:left="455"/>
            </w:pPr>
            <w:r>
              <w:t>-</w:t>
            </w:r>
            <w:r w:rsidRPr="00EA3B07">
              <w:t xml:space="preserve"> dynamik</w:t>
            </w:r>
            <w:r>
              <w:t>a</w:t>
            </w:r>
            <w:r w:rsidRPr="00EA3B07">
              <w:t xml:space="preserve"> rozwoju związku oraz wpisane w nią kryzysy rozwojowe</w:t>
            </w:r>
            <w:r>
              <w:t>,</w:t>
            </w:r>
          </w:p>
          <w:p w14:paraId="684D757F" w14:textId="77777777" w:rsidR="00613D1F" w:rsidRDefault="00613D1F" w:rsidP="00613D1F">
            <w:pPr>
              <w:ind w:left="455"/>
            </w:pPr>
            <w:r>
              <w:t xml:space="preserve">- </w:t>
            </w:r>
            <w:r w:rsidRPr="00EA3B07">
              <w:t>zasob</w:t>
            </w:r>
            <w:r>
              <w:t>y</w:t>
            </w:r>
            <w:r w:rsidRPr="00EA3B07">
              <w:t>, jako fundamen</w:t>
            </w:r>
            <w:r>
              <w:t>t</w:t>
            </w:r>
            <w:r w:rsidRPr="00EA3B07">
              <w:t xml:space="preserve"> budowania dobrej relacji w parze</w:t>
            </w:r>
            <w:r>
              <w:t>,</w:t>
            </w:r>
          </w:p>
          <w:p w14:paraId="7EA188BC" w14:textId="77777777" w:rsidR="00613D1F" w:rsidRDefault="00613D1F" w:rsidP="00613D1F">
            <w:pPr>
              <w:ind w:left="455"/>
            </w:pPr>
            <w:r>
              <w:t xml:space="preserve">- </w:t>
            </w:r>
            <w:r w:rsidRPr="00EA3B07">
              <w:t>wiedz</w:t>
            </w:r>
            <w:r>
              <w:t>a</w:t>
            </w:r>
            <w:r w:rsidRPr="00EA3B07">
              <w:t xml:space="preserve"> dotycząc</w:t>
            </w:r>
            <w:r>
              <w:t>a</w:t>
            </w:r>
            <w:r w:rsidRPr="00EA3B07">
              <w:t xml:space="preserve"> technik i narzędzi uwzględniających specyfikę relacji w </w:t>
            </w:r>
            <w:proofErr w:type="spellStart"/>
            <w:r w:rsidRPr="00EA3B07">
              <w:t>diadzie</w:t>
            </w:r>
            <w:proofErr w:type="spellEnd"/>
            <w:r w:rsidRPr="00EA3B07">
              <w:t>, np. pytania cyrkularne, pytania relacyjne</w:t>
            </w:r>
            <w:r>
              <w:t>,</w:t>
            </w:r>
          </w:p>
          <w:p w14:paraId="1607A151" w14:textId="77777777" w:rsidR="00613D1F" w:rsidRDefault="00613D1F" w:rsidP="00613D1F">
            <w:pPr>
              <w:ind w:left="455"/>
            </w:pPr>
            <w:r>
              <w:t xml:space="preserve">- </w:t>
            </w:r>
            <w:r w:rsidRPr="00EA3B07">
              <w:t>specyfik</w:t>
            </w:r>
            <w:r>
              <w:t>a</w:t>
            </w:r>
            <w:r w:rsidRPr="00EA3B07">
              <w:t xml:space="preserve"> pracy z parą po zdradzie. </w:t>
            </w:r>
          </w:p>
          <w:p w14:paraId="3DC44E35" w14:textId="77777777" w:rsidR="00613D1F" w:rsidRDefault="00613D1F" w:rsidP="00613D1F">
            <w:pPr>
              <w:pStyle w:val="Akapitzlist"/>
              <w:numPr>
                <w:ilvl w:val="0"/>
                <w:numId w:val="32"/>
              </w:numPr>
              <w:ind w:left="455"/>
            </w:pPr>
            <w:r>
              <w:t>„TSR w kontekście zjawisk rozumianych jako kryzysy zdrowia psychicznego”:</w:t>
            </w:r>
          </w:p>
          <w:p w14:paraId="2EF9206C" w14:textId="77777777" w:rsidR="00613D1F" w:rsidRDefault="00613D1F" w:rsidP="00613D1F">
            <w:pPr>
              <w:ind w:left="455"/>
            </w:pPr>
            <w:r>
              <w:t xml:space="preserve">- </w:t>
            </w:r>
            <w:r w:rsidRPr="00EA3B07">
              <w:t>świat współistnienia TSR, psychopatologii, diagnozy</w:t>
            </w:r>
            <w:r>
              <w:t xml:space="preserve"> oraz </w:t>
            </w:r>
            <w:r w:rsidRPr="00EA3B07">
              <w:t>potencjał, harmoni</w:t>
            </w:r>
            <w:r>
              <w:t>a</w:t>
            </w:r>
            <w:r w:rsidRPr="00EA3B07">
              <w:t xml:space="preserve"> i użyteczność łączenia tych obszarów</w:t>
            </w:r>
            <w:r>
              <w:t xml:space="preserve">, </w:t>
            </w:r>
          </w:p>
          <w:p w14:paraId="265D888E" w14:textId="77777777" w:rsidR="00613D1F" w:rsidRDefault="00613D1F" w:rsidP="00613D1F">
            <w:pPr>
              <w:ind w:left="455"/>
            </w:pPr>
            <w:r>
              <w:t xml:space="preserve">- </w:t>
            </w:r>
            <w:r w:rsidRPr="00EA3B07">
              <w:t>poznawani</w:t>
            </w:r>
            <w:r>
              <w:t>e</w:t>
            </w:r>
            <w:r w:rsidRPr="00EA3B07">
              <w:t xml:space="preserve"> TSR w wydaniu modelu z Brugii</w:t>
            </w:r>
            <w:r>
              <w:t>,</w:t>
            </w:r>
          </w:p>
          <w:p w14:paraId="6D4C87B3" w14:textId="77777777" w:rsidR="00613D1F" w:rsidRDefault="00613D1F" w:rsidP="00613D1F">
            <w:pPr>
              <w:ind w:left="455"/>
            </w:pPr>
            <w:r>
              <w:t xml:space="preserve">- </w:t>
            </w:r>
            <w:r w:rsidRPr="00EA3B07">
              <w:t>metody pracy w pogorszeniu</w:t>
            </w:r>
            <w:r>
              <w:t xml:space="preserve"> oraz</w:t>
            </w:r>
            <w:r w:rsidRPr="00EA3B07">
              <w:t xml:space="preserve"> pracy z symptomem.</w:t>
            </w:r>
            <w:r>
              <w:t xml:space="preserve"> </w:t>
            </w:r>
          </w:p>
          <w:p w14:paraId="2BFECF3F" w14:textId="77777777" w:rsidR="00613D1F" w:rsidRDefault="00613D1F" w:rsidP="00613D1F">
            <w:pPr>
              <w:ind w:left="455"/>
            </w:pPr>
            <w:r>
              <w:t xml:space="preserve">- </w:t>
            </w:r>
            <w:r w:rsidRPr="00EA3B07">
              <w:t xml:space="preserve">możliwość zmiany rozumienia i postrzegania wybranych aspektów TSR, </w:t>
            </w:r>
            <w:r>
              <w:t>np.</w:t>
            </w:r>
            <w:r w:rsidRPr="00EA3B07">
              <w:t xml:space="preserve"> posługiwania się dychotomią </w:t>
            </w:r>
            <w:r>
              <w:t>„</w:t>
            </w:r>
            <w:r w:rsidRPr="00EA3B07">
              <w:t>problem, a rozwiązanie</w:t>
            </w:r>
            <w:r>
              <w:t>”</w:t>
            </w:r>
            <w:r w:rsidRPr="00EA3B07">
              <w:t>.</w:t>
            </w:r>
          </w:p>
          <w:p w14:paraId="6961690B" w14:textId="77777777" w:rsidR="00613D1F" w:rsidRDefault="00613D1F" w:rsidP="00613D1F">
            <w:pPr>
              <w:pStyle w:val="Akapitzlist"/>
              <w:numPr>
                <w:ilvl w:val="0"/>
                <w:numId w:val="32"/>
              </w:numPr>
              <w:ind w:left="455"/>
            </w:pPr>
            <w:r>
              <w:t>„Grupowa Terapia Skoncentrowana na Rozwiązaniu”:</w:t>
            </w:r>
          </w:p>
          <w:p w14:paraId="5907BDEF" w14:textId="77777777" w:rsidR="00613D1F" w:rsidRDefault="00613D1F" w:rsidP="00613D1F">
            <w:pPr>
              <w:ind w:left="455"/>
            </w:pPr>
            <w:r>
              <w:t xml:space="preserve">- </w:t>
            </w:r>
            <w:r w:rsidRPr="00231CF5">
              <w:t>proce</w:t>
            </w:r>
            <w:r>
              <w:t>s</w:t>
            </w:r>
            <w:r w:rsidRPr="00231CF5">
              <w:t xml:space="preserve"> terapii grupowej </w:t>
            </w:r>
            <w:r>
              <w:t>w</w:t>
            </w:r>
            <w:r w:rsidRPr="00231CF5">
              <w:t>ykorzystywa</w:t>
            </w:r>
            <w:r>
              <w:t>ny</w:t>
            </w:r>
            <w:r w:rsidRPr="00231CF5">
              <w:t xml:space="preserve"> w wersji krótkoterminowej skoncentrowanej na rozwiązaniach</w:t>
            </w:r>
            <w:r>
              <w:t>,</w:t>
            </w:r>
          </w:p>
          <w:p w14:paraId="190E6C18" w14:textId="77777777" w:rsidR="00613D1F" w:rsidRDefault="00613D1F" w:rsidP="00613D1F">
            <w:pPr>
              <w:ind w:left="455"/>
            </w:pPr>
            <w:r>
              <w:t xml:space="preserve">- </w:t>
            </w:r>
            <w:r w:rsidRPr="00231CF5">
              <w:t>tożsamoś</w:t>
            </w:r>
            <w:r>
              <w:t>ć</w:t>
            </w:r>
            <w:r w:rsidRPr="00231CF5">
              <w:t xml:space="preserve"> grupy i</w:t>
            </w:r>
            <w:r>
              <w:t xml:space="preserve"> </w:t>
            </w:r>
            <w:r w:rsidRPr="00231CF5">
              <w:t>interakcj</w:t>
            </w:r>
            <w:r>
              <w:t>a</w:t>
            </w:r>
            <w:r w:rsidRPr="00231CF5">
              <w:t xml:space="preserve"> grupow</w:t>
            </w:r>
            <w:r>
              <w:t xml:space="preserve">a - </w:t>
            </w:r>
            <w:r w:rsidRPr="00231CF5">
              <w:t>budowani</w:t>
            </w:r>
            <w:r>
              <w:t>e</w:t>
            </w:r>
            <w:r w:rsidRPr="00231CF5">
              <w:t xml:space="preserve"> tożsamości grupy</w:t>
            </w:r>
            <w:r>
              <w:t>,</w:t>
            </w:r>
          </w:p>
          <w:p w14:paraId="1D74F53E" w14:textId="59558845" w:rsidR="00613D1F" w:rsidRPr="0066034D" w:rsidRDefault="00613D1F" w:rsidP="00613D1F">
            <w:pPr>
              <w:ind w:left="454"/>
            </w:pPr>
            <w:r>
              <w:t xml:space="preserve">- </w:t>
            </w:r>
            <w:r w:rsidRPr="00231CF5">
              <w:t>roli trenera oraz sposoby wykorzystania jego zasobów do pracy w procesie grupowym</w:t>
            </w:r>
            <w:r>
              <w:t>,</w:t>
            </w:r>
            <w:r w:rsidRPr="00231CF5">
              <w:t xml:space="preserve"> zarządzani</w:t>
            </w:r>
            <w:r>
              <w:t>e</w:t>
            </w:r>
            <w:r w:rsidRPr="00231CF5">
              <w:t xml:space="preserve"> procesem grupowym</w:t>
            </w:r>
            <w:r>
              <w:t>.</w:t>
            </w:r>
          </w:p>
        </w:tc>
      </w:tr>
      <w:tr w:rsidR="00613D1F" w14:paraId="33EC845A" w14:textId="77777777" w:rsidTr="00804C83">
        <w:tc>
          <w:tcPr>
            <w:tcW w:w="562" w:type="dxa"/>
          </w:tcPr>
          <w:p w14:paraId="7A7C8384" w14:textId="40D73900" w:rsidR="00613D1F" w:rsidRPr="005319A1" w:rsidRDefault="00613D1F" w:rsidP="00613D1F">
            <w:pPr>
              <w:rPr>
                <w:b/>
                <w:bCs/>
                <w:color w:val="EE0000"/>
              </w:rPr>
            </w:pPr>
            <w:r w:rsidRPr="00413F91">
              <w:rPr>
                <w:b/>
                <w:bCs/>
              </w:rPr>
              <w:t>5</w:t>
            </w:r>
          </w:p>
        </w:tc>
        <w:tc>
          <w:tcPr>
            <w:tcW w:w="2694" w:type="dxa"/>
          </w:tcPr>
          <w:p w14:paraId="251DD006" w14:textId="77777777" w:rsidR="00613D1F" w:rsidRPr="00413F91" w:rsidRDefault="00613D1F" w:rsidP="00613D1F">
            <w:pPr>
              <w:rPr>
                <w:b/>
                <w:bCs/>
              </w:rPr>
            </w:pPr>
            <w:r w:rsidRPr="00413F91">
              <w:rPr>
                <w:b/>
                <w:bCs/>
              </w:rPr>
              <w:t>Interwencja Kryzysowa w PSR (szkolenie akredytowane przez PSTTSR, umożliwia udział</w:t>
            </w:r>
          </w:p>
          <w:p w14:paraId="15CE4F59" w14:textId="03C244C9" w:rsidR="00613D1F" w:rsidRPr="005319A1" w:rsidRDefault="00613D1F" w:rsidP="00613D1F">
            <w:pPr>
              <w:rPr>
                <w:b/>
                <w:bCs/>
                <w:color w:val="EE0000"/>
              </w:rPr>
            </w:pPr>
            <w:r w:rsidRPr="00413F91">
              <w:rPr>
                <w:b/>
                <w:bCs/>
              </w:rPr>
              <w:t xml:space="preserve">w programie certyfikacyjnym PSTTSR) </w:t>
            </w:r>
            <w:r w:rsidRPr="00413F91">
              <w:rPr>
                <w:rFonts w:cstheme="minorHAnsi"/>
                <w:b/>
                <w:bCs/>
              </w:rPr>
              <w:t>(N)</w:t>
            </w:r>
          </w:p>
        </w:tc>
        <w:tc>
          <w:tcPr>
            <w:tcW w:w="12768" w:type="dxa"/>
          </w:tcPr>
          <w:p w14:paraId="4ED574E3" w14:textId="77777777" w:rsidR="00613D1F" w:rsidRPr="00FE7BF2" w:rsidRDefault="00613D1F" w:rsidP="00613D1F">
            <w:r w:rsidRPr="00FE7BF2">
              <w:t>Liczba osób objętych wsparciem: 1</w:t>
            </w:r>
          </w:p>
          <w:p w14:paraId="6DF20633" w14:textId="77777777" w:rsidR="00613D1F" w:rsidRPr="00FE7BF2" w:rsidRDefault="00613D1F" w:rsidP="00613D1F">
            <w:r w:rsidRPr="00FE7BF2">
              <w:t xml:space="preserve">Liczba godzin dydaktycznych/zegarowych szkolenia: </w:t>
            </w:r>
            <w:r>
              <w:t>60</w:t>
            </w:r>
            <w:r w:rsidRPr="00FE7BF2">
              <w:t xml:space="preserve"> h</w:t>
            </w:r>
          </w:p>
          <w:p w14:paraId="78E4B548" w14:textId="77777777" w:rsidR="00613D1F" w:rsidRPr="00FE7BF2" w:rsidRDefault="00613D1F" w:rsidP="00613D1F">
            <w:r w:rsidRPr="00FE7BF2">
              <w:t xml:space="preserve">Typ szkolenia: zewnętrzne </w:t>
            </w:r>
          </w:p>
          <w:p w14:paraId="790B7494" w14:textId="77777777" w:rsidR="00613D1F" w:rsidRPr="00FE7BF2" w:rsidRDefault="00613D1F" w:rsidP="00613D1F">
            <w:r w:rsidRPr="00FE7BF2">
              <w:t xml:space="preserve">Egzamin: wewnętrzny </w:t>
            </w:r>
          </w:p>
          <w:p w14:paraId="4784417C" w14:textId="77777777" w:rsidR="00613D1F" w:rsidRPr="00FE7BF2" w:rsidRDefault="00613D1F" w:rsidP="00613D1F">
            <w:r w:rsidRPr="00FE7BF2">
              <w:t>Przybliżony termin świadczenia wsparcia: marzec 2026 r. – marzec 2027 r.</w:t>
            </w:r>
          </w:p>
          <w:p w14:paraId="37D1054B" w14:textId="77777777" w:rsidR="00613D1F" w:rsidRPr="00FE7BF2" w:rsidRDefault="00613D1F" w:rsidP="00613D1F">
            <w:r w:rsidRPr="00FE7BF2">
              <w:t>Materiały szkoleniowe: w formie drukowanej, wpięte w skoroszyt, po 1 egzemplarzu dla każdej osoby objętej projektem</w:t>
            </w:r>
          </w:p>
          <w:p w14:paraId="68C4E084" w14:textId="77777777" w:rsidR="00613D1F" w:rsidRPr="00F5161A" w:rsidRDefault="00613D1F" w:rsidP="00613D1F">
            <w:r w:rsidRPr="00FE7BF2">
              <w:t xml:space="preserve">Kadra: </w:t>
            </w:r>
            <w:r w:rsidRPr="00F5161A">
              <w:t>prowadzący szkolenie - min. 2 letnie doświadczenie zaw. w dziedzinie, znajomość tematyki szkolenia</w:t>
            </w:r>
          </w:p>
          <w:p w14:paraId="63E612B9" w14:textId="77777777" w:rsidR="00613D1F" w:rsidRDefault="00613D1F" w:rsidP="00613D1F">
            <w:pPr>
              <w:rPr>
                <w:b/>
                <w:bCs/>
              </w:rPr>
            </w:pPr>
            <w:r w:rsidRPr="00F5161A">
              <w:rPr>
                <w:b/>
                <w:bCs/>
              </w:rPr>
              <w:t>Oczekiwane efekty szkolenia:</w:t>
            </w:r>
          </w:p>
          <w:p w14:paraId="0C693D32" w14:textId="77777777" w:rsidR="00613D1F" w:rsidRDefault="00613D1F" w:rsidP="00613D1F">
            <w:pPr>
              <w:pStyle w:val="Akapitzlist"/>
              <w:numPr>
                <w:ilvl w:val="0"/>
                <w:numId w:val="32"/>
              </w:numPr>
              <w:ind w:left="455"/>
            </w:pPr>
            <w:r>
              <w:t>Uz</w:t>
            </w:r>
            <w:r w:rsidRPr="002076B2">
              <w:t>yskanie wiedzy w zakresie psychologii kryzysu, symptomatologii różnych rodzajów kryzysu, diagnostyki stanu, potrzeb i zasobów osoby w kryzysie.</w:t>
            </w:r>
          </w:p>
          <w:p w14:paraId="3C5D4F8D" w14:textId="77777777" w:rsidR="00613D1F" w:rsidRPr="002076B2" w:rsidRDefault="00613D1F" w:rsidP="00613D1F">
            <w:pPr>
              <w:pStyle w:val="Akapitzlist"/>
              <w:numPr>
                <w:ilvl w:val="0"/>
                <w:numId w:val="32"/>
              </w:numPr>
              <w:ind w:left="455"/>
            </w:pPr>
            <w:r w:rsidRPr="002076B2">
              <w:t xml:space="preserve">Nabycie wiedzy i umiejętności nawiązywania kontaktu i pracy z klientem </w:t>
            </w:r>
            <w:r>
              <w:t>(</w:t>
            </w:r>
            <w:r w:rsidRPr="002076B2">
              <w:t>osobą</w:t>
            </w:r>
            <w:r>
              <w:t xml:space="preserve"> oraz</w:t>
            </w:r>
            <w:r w:rsidRPr="002076B2">
              <w:t xml:space="preserve"> rodziną</w:t>
            </w:r>
            <w:r>
              <w:t>)</w:t>
            </w:r>
            <w:r w:rsidRPr="002076B2">
              <w:t xml:space="preserve"> w sytuacji kryzysu psychologicznego z wykorzystaniem zasad interwencji kryzysowej w konwencji TSR.</w:t>
            </w:r>
          </w:p>
          <w:p w14:paraId="62C1AA63" w14:textId="77777777" w:rsidR="00613D1F" w:rsidRPr="002076B2" w:rsidRDefault="00613D1F" w:rsidP="00613D1F">
            <w:pPr>
              <w:pStyle w:val="Akapitzlist"/>
              <w:numPr>
                <w:ilvl w:val="0"/>
                <w:numId w:val="32"/>
              </w:numPr>
              <w:ind w:left="455"/>
            </w:pPr>
            <w:r w:rsidRPr="002076B2">
              <w:t>Rozwijanie umiejętności pracy z klientem w sytuacji kryzysu suicydalnego, pracy z rodziną po próbie samobójczej członka rodziny i po dokonanym samobójstwie.</w:t>
            </w:r>
          </w:p>
          <w:p w14:paraId="3AB293D2" w14:textId="77777777" w:rsidR="00613D1F" w:rsidRPr="002076B2" w:rsidRDefault="00613D1F" w:rsidP="00613D1F">
            <w:pPr>
              <w:pStyle w:val="Akapitzlist"/>
              <w:numPr>
                <w:ilvl w:val="0"/>
                <w:numId w:val="32"/>
              </w:numPr>
              <w:ind w:left="455"/>
            </w:pPr>
            <w:r w:rsidRPr="002076B2">
              <w:t>Doskonalenie warsztatu pracy z osobami w sytuacji kryzysu potraumatycznego, w sytuacji utraty i żałoby z wykorzystaniem narzędzi i technik TSR.</w:t>
            </w:r>
          </w:p>
          <w:p w14:paraId="6FDDC2CB" w14:textId="77777777" w:rsidR="00613D1F" w:rsidRDefault="00613D1F" w:rsidP="00613D1F">
            <w:pPr>
              <w:pStyle w:val="Akapitzlist"/>
              <w:numPr>
                <w:ilvl w:val="0"/>
                <w:numId w:val="32"/>
              </w:numPr>
              <w:ind w:left="455"/>
            </w:pPr>
            <w:r w:rsidRPr="002076B2">
              <w:t>Zyskanie umiejętności pracy z dziećmi, młodzieżą i osobami dorosłymi w kontekście kryzysu i traumy, w tym w wydarzeniach i wypadkach masowych.</w:t>
            </w:r>
          </w:p>
          <w:p w14:paraId="2986C7FB" w14:textId="77777777" w:rsidR="00613D1F" w:rsidRPr="002076B2" w:rsidRDefault="00613D1F" w:rsidP="00613D1F">
            <w:pPr>
              <w:pStyle w:val="Akapitzlist"/>
              <w:numPr>
                <w:ilvl w:val="0"/>
                <w:numId w:val="32"/>
              </w:numPr>
              <w:ind w:left="455"/>
            </w:pPr>
            <w:r w:rsidRPr="002076B2">
              <w:t>Uświadomienie i rozwijanie mocnych stron uczestników szkolenia w kontakcie z osobami w sytuacjach kryzysowych</w:t>
            </w:r>
          </w:p>
          <w:p w14:paraId="32B2A0C1" w14:textId="77777777" w:rsidR="00613D1F" w:rsidRPr="00F5161A" w:rsidRDefault="00613D1F" w:rsidP="00613D1F">
            <w:pPr>
              <w:rPr>
                <w:b/>
                <w:bCs/>
              </w:rPr>
            </w:pPr>
            <w:r w:rsidRPr="00F5161A">
              <w:rPr>
                <w:b/>
                <w:bCs/>
              </w:rPr>
              <w:t>Ramowy program szkolenia:</w:t>
            </w:r>
          </w:p>
          <w:p w14:paraId="09CDEB47" w14:textId="77777777" w:rsidR="00613D1F" w:rsidRDefault="00613D1F" w:rsidP="00613D1F">
            <w:pPr>
              <w:pStyle w:val="Akapitzlist"/>
              <w:numPr>
                <w:ilvl w:val="0"/>
                <w:numId w:val="32"/>
              </w:numPr>
              <w:ind w:left="455"/>
            </w:pPr>
            <w:r>
              <w:t>„</w:t>
            </w:r>
            <w:r w:rsidRPr="00F5161A">
              <w:t>Sytuacja  osoby w kryzysie psychologicznym – interwencja kryzysowa –  kierunki pracy z osobą  w kryzysie.</w:t>
            </w:r>
            <w:r>
              <w:t>”:</w:t>
            </w:r>
          </w:p>
          <w:p w14:paraId="3BC7AA22" w14:textId="77777777" w:rsidR="00613D1F" w:rsidRDefault="00613D1F" w:rsidP="00613D1F">
            <w:pPr>
              <w:ind w:left="455"/>
            </w:pPr>
            <w:r>
              <w:t>-</w:t>
            </w:r>
            <w:r w:rsidRPr="00F5161A">
              <w:t xml:space="preserve"> Teoria kryzysu, cechy i symptomatologia kryzysu. </w:t>
            </w:r>
          </w:p>
          <w:p w14:paraId="75D69BB0" w14:textId="77777777" w:rsidR="00613D1F" w:rsidRDefault="00613D1F" w:rsidP="00613D1F">
            <w:pPr>
              <w:ind w:left="455"/>
            </w:pPr>
            <w:r>
              <w:t xml:space="preserve">- </w:t>
            </w:r>
            <w:r w:rsidRPr="00F5161A">
              <w:t xml:space="preserve">Rodzaje kryzysów – ich specyfika. </w:t>
            </w:r>
          </w:p>
          <w:p w14:paraId="451F97C3" w14:textId="77777777" w:rsidR="00613D1F" w:rsidRDefault="00613D1F" w:rsidP="00613D1F">
            <w:pPr>
              <w:ind w:left="455"/>
            </w:pPr>
            <w:r>
              <w:t xml:space="preserve">- </w:t>
            </w:r>
            <w:r w:rsidRPr="00F5161A">
              <w:t xml:space="preserve">Ocena stanu psychicznego i zagrożenia osoby w kryzysie – narzędzia i praktyczne metody. </w:t>
            </w:r>
          </w:p>
          <w:p w14:paraId="680DF22C" w14:textId="77777777" w:rsidR="00613D1F" w:rsidRDefault="00613D1F" w:rsidP="00613D1F">
            <w:pPr>
              <w:ind w:left="455"/>
            </w:pPr>
            <w:r>
              <w:t xml:space="preserve">- </w:t>
            </w:r>
            <w:r w:rsidRPr="00F5161A">
              <w:t xml:space="preserve">Kierunki pracy z osobą w kryzysie psychologicznym –  modele, zasady i etapy interwencji kryzysowej. </w:t>
            </w:r>
          </w:p>
          <w:p w14:paraId="7A10761F" w14:textId="77777777" w:rsidR="00613D1F" w:rsidRDefault="00613D1F" w:rsidP="00613D1F">
            <w:pPr>
              <w:ind w:left="455"/>
            </w:pPr>
            <w:r>
              <w:t xml:space="preserve">- </w:t>
            </w:r>
            <w:r w:rsidRPr="00F5161A">
              <w:t xml:space="preserve">Podejście skoncentrowane na rozwiązaniach w interwencji kryzysowej – wstęp. </w:t>
            </w:r>
          </w:p>
          <w:p w14:paraId="649071EE" w14:textId="77777777" w:rsidR="00613D1F" w:rsidRDefault="00613D1F" w:rsidP="00613D1F">
            <w:pPr>
              <w:ind w:left="455"/>
            </w:pPr>
            <w:r>
              <w:t xml:space="preserve">- </w:t>
            </w:r>
            <w:r w:rsidRPr="00F5161A">
              <w:t xml:space="preserve">Praktyczne wskazówki związane z kontaktem, rozmową z osobą w kryzysie – poradnik interwenta/terapeuty. </w:t>
            </w:r>
          </w:p>
          <w:p w14:paraId="146F9C3E" w14:textId="77777777" w:rsidR="00613D1F" w:rsidRDefault="00613D1F" w:rsidP="00613D1F">
            <w:pPr>
              <w:ind w:left="455"/>
            </w:pPr>
            <w:r>
              <w:t xml:space="preserve">- </w:t>
            </w:r>
            <w:r w:rsidRPr="00F5161A">
              <w:t>Zagadnienia etyczne i prawne związane z sytuacją osoby w sytuacji kryzysu, ze szczególnym uwzględnieniem kryzysu zagrożenia życia.</w:t>
            </w:r>
          </w:p>
          <w:p w14:paraId="18C9B5C4" w14:textId="77777777" w:rsidR="00613D1F" w:rsidRDefault="00613D1F" w:rsidP="00613D1F">
            <w:pPr>
              <w:ind w:left="455"/>
            </w:pPr>
            <w:r>
              <w:t xml:space="preserve">- </w:t>
            </w:r>
            <w:r w:rsidRPr="00F5161A">
              <w:t>Sytuacje kryzysowe jako sytuacje związane z przestępstwem –  zasady i procedury postępowania.</w:t>
            </w:r>
          </w:p>
          <w:p w14:paraId="0D4EDF5F" w14:textId="77777777" w:rsidR="00613D1F" w:rsidRDefault="00613D1F" w:rsidP="00613D1F">
            <w:pPr>
              <w:pStyle w:val="Akapitzlist"/>
              <w:numPr>
                <w:ilvl w:val="0"/>
                <w:numId w:val="32"/>
              </w:numPr>
              <w:ind w:left="455"/>
            </w:pPr>
            <w:r w:rsidRPr="00F5161A">
              <w:t xml:space="preserve">Praca z osobą w kryzysie potraumatycznym /po traumie w podejściu skoncentrowanym na rozwiązaniach </w:t>
            </w:r>
          </w:p>
          <w:p w14:paraId="25DBF7B6" w14:textId="77777777" w:rsidR="00613D1F" w:rsidRDefault="00613D1F" w:rsidP="00613D1F">
            <w:pPr>
              <w:ind w:left="455"/>
            </w:pPr>
            <w:r>
              <w:t xml:space="preserve">- </w:t>
            </w:r>
            <w:r w:rsidRPr="00F5161A">
              <w:t xml:space="preserve">Psychologiczne i biologiczne  aspekty traumy. </w:t>
            </w:r>
          </w:p>
          <w:p w14:paraId="02BABD70" w14:textId="77777777" w:rsidR="00613D1F" w:rsidRDefault="00613D1F" w:rsidP="00613D1F">
            <w:pPr>
              <w:ind w:left="455"/>
            </w:pPr>
            <w:r>
              <w:t xml:space="preserve">- </w:t>
            </w:r>
            <w:r w:rsidRPr="00F5161A">
              <w:t xml:space="preserve">Trauma a kryzys potraumatyczny. </w:t>
            </w:r>
          </w:p>
          <w:p w14:paraId="51022DA1" w14:textId="77777777" w:rsidR="00613D1F" w:rsidRDefault="00613D1F" w:rsidP="00613D1F">
            <w:pPr>
              <w:ind w:left="455"/>
            </w:pPr>
            <w:r>
              <w:t xml:space="preserve">- </w:t>
            </w:r>
            <w:r w:rsidRPr="00F5161A">
              <w:t>Granice interwencji kryzysowej – interwencja kryzysowa a terapia.</w:t>
            </w:r>
            <w:r>
              <w:t xml:space="preserve"> </w:t>
            </w:r>
          </w:p>
          <w:p w14:paraId="5B9D5F51" w14:textId="77777777" w:rsidR="00613D1F" w:rsidRDefault="00613D1F" w:rsidP="00613D1F">
            <w:pPr>
              <w:ind w:left="455"/>
            </w:pPr>
            <w:r>
              <w:t xml:space="preserve">- </w:t>
            </w:r>
            <w:r w:rsidRPr="00F5161A">
              <w:t xml:space="preserve">Praca z klientem w kryzysie potraumatycznym i po traumie z uwzględnieniem kontekstu zaburzeń po urazowych.  </w:t>
            </w:r>
          </w:p>
          <w:p w14:paraId="3F5E9180" w14:textId="77777777" w:rsidR="00613D1F" w:rsidRDefault="00613D1F" w:rsidP="00613D1F">
            <w:pPr>
              <w:ind w:left="455"/>
            </w:pPr>
            <w:r>
              <w:t xml:space="preserve">- </w:t>
            </w:r>
            <w:r w:rsidRPr="00F5161A">
              <w:t xml:space="preserve">Podejście skoncentrowane na rozwiązaniach w pracy z osobą w kryzysie potraumatycznym – filozofia, techniki, przebieg sesji. </w:t>
            </w:r>
          </w:p>
          <w:p w14:paraId="2A00A4A2" w14:textId="77777777" w:rsidR="00613D1F" w:rsidRPr="00F5161A" w:rsidRDefault="00613D1F" w:rsidP="00613D1F">
            <w:pPr>
              <w:ind w:left="455"/>
            </w:pPr>
            <w:r>
              <w:t xml:space="preserve">- </w:t>
            </w:r>
            <w:r w:rsidRPr="00F5161A">
              <w:t>Prezentacja pracy z klientem po traumie</w:t>
            </w:r>
          </w:p>
          <w:p w14:paraId="75B8991D" w14:textId="77777777" w:rsidR="00613D1F" w:rsidRDefault="00613D1F" w:rsidP="00613D1F">
            <w:pPr>
              <w:pStyle w:val="Akapitzlist"/>
              <w:numPr>
                <w:ilvl w:val="0"/>
                <w:numId w:val="32"/>
              </w:numPr>
              <w:ind w:left="455"/>
            </w:pPr>
            <w:r w:rsidRPr="00F5161A">
              <w:t xml:space="preserve">Kryzys suicydalny - praca z klientem w kryzysie zagrożenia  życia w podejściu skoncentrowanym na rozwiązaniach. </w:t>
            </w:r>
          </w:p>
          <w:p w14:paraId="45D6EB91" w14:textId="77777777" w:rsidR="00613D1F" w:rsidRDefault="00613D1F" w:rsidP="00613D1F">
            <w:pPr>
              <w:ind w:left="455"/>
            </w:pPr>
            <w:r>
              <w:t xml:space="preserve">- </w:t>
            </w:r>
            <w:r w:rsidRPr="00F5161A">
              <w:t xml:space="preserve">Syndrom presuicydalny  a kryzys zagrożenia życia – symptomatologia. </w:t>
            </w:r>
          </w:p>
          <w:p w14:paraId="6117E13B" w14:textId="77777777" w:rsidR="00613D1F" w:rsidRDefault="00613D1F" w:rsidP="00613D1F">
            <w:pPr>
              <w:ind w:left="455"/>
            </w:pPr>
            <w:r>
              <w:t xml:space="preserve">- </w:t>
            </w:r>
            <w:r w:rsidRPr="00F5161A">
              <w:t xml:space="preserve">Mity i stereotypy związane z problematyką samobójstw. </w:t>
            </w:r>
          </w:p>
          <w:p w14:paraId="6C28802E" w14:textId="77777777" w:rsidR="00613D1F" w:rsidRDefault="00613D1F" w:rsidP="00613D1F">
            <w:pPr>
              <w:ind w:left="596" w:hanging="141"/>
            </w:pPr>
            <w:r>
              <w:t xml:space="preserve">- </w:t>
            </w:r>
            <w:r w:rsidRPr="00F5161A">
              <w:t>Czynniki ryzyka realizacji zamiarów samobójczych – narzędzia do oceny stanu psychicznego, ryzyka zagrożenia życia osoby w kryzysie suicydalnym.</w:t>
            </w:r>
          </w:p>
          <w:p w14:paraId="68CA4631" w14:textId="77777777" w:rsidR="00613D1F" w:rsidRDefault="00613D1F" w:rsidP="00613D1F">
            <w:pPr>
              <w:ind w:left="455"/>
            </w:pPr>
            <w:r>
              <w:t>-</w:t>
            </w:r>
            <w:r w:rsidRPr="00F5161A">
              <w:t xml:space="preserve"> Interwencja ratująca życie – dylemat dyrektywności w interwencji kryzysowej. </w:t>
            </w:r>
          </w:p>
          <w:p w14:paraId="32F3ABC8" w14:textId="77777777" w:rsidR="00613D1F" w:rsidRDefault="00613D1F" w:rsidP="00613D1F">
            <w:pPr>
              <w:ind w:left="455"/>
            </w:pPr>
            <w:r>
              <w:t xml:space="preserve">- </w:t>
            </w:r>
            <w:r w:rsidRPr="00F5161A">
              <w:t xml:space="preserve">Ocena poziomu zagrożenia życia z użyciem narzędzi PSR. </w:t>
            </w:r>
          </w:p>
          <w:p w14:paraId="4911D34D" w14:textId="77777777" w:rsidR="00613D1F" w:rsidRDefault="00613D1F" w:rsidP="00613D1F">
            <w:pPr>
              <w:ind w:left="455"/>
            </w:pPr>
            <w:r>
              <w:t xml:space="preserve">- </w:t>
            </w:r>
            <w:r w:rsidRPr="00F5161A">
              <w:t xml:space="preserve">Samobójstwo jako rozwiązanie – dylemat – czy określanie celu pracy z klientem? </w:t>
            </w:r>
          </w:p>
          <w:p w14:paraId="4BE3FAED" w14:textId="77777777" w:rsidR="00613D1F" w:rsidRDefault="00613D1F" w:rsidP="00613D1F">
            <w:pPr>
              <w:ind w:left="455"/>
            </w:pPr>
            <w:r>
              <w:t xml:space="preserve">- </w:t>
            </w:r>
            <w:r w:rsidRPr="00F5161A">
              <w:t xml:space="preserve">Samobójstwo jako narracja o problemie klienta.  </w:t>
            </w:r>
          </w:p>
          <w:p w14:paraId="041E3AA8" w14:textId="77777777" w:rsidR="00613D1F" w:rsidRDefault="00613D1F" w:rsidP="00613D1F">
            <w:pPr>
              <w:ind w:left="455"/>
            </w:pPr>
            <w:r>
              <w:t xml:space="preserve">- </w:t>
            </w:r>
            <w:r w:rsidRPr="00F5161A">
              <w:t xml:space="preserve">Techniki PSR w pracy z osobą w kryzysie suicydalnym. </w:t>
            </w:r>
          </w:p>
          <w:p w14:paraId="16BCE95E" w14:textId="77777777" w:rsidR="00613D1F" w:rsidRDefault="00613D1F" w:rsidP="00613D1F">
            <w:pPr>
              <w:ind w:left="455"/>
            </w:pPr>
            <w:r>
              <w:t xml:space="preserve"> -</w:t>
            </w:r>
            <w:r w:rsidRPr="00F5161A">
              <w:t xml:space="preserve">Sesja – z wykorzystaniem narzędzi PSR – prezentacja pracy z osobą w kryzysie zagrożenia życia. </w:t>
            </w:r>
          </w:p>
          <w:p w14:paraId="685186AD" w14:textId="77777777" w:rsidR="00613D1F" w:rsidRDefault="00613D1F" w:rsidP="00613D1F">
            <w:pPr>
              <w:ind w:left="455"/>
            </w:pPr>
            <w:r>
              <w:t xml:space="preserve">- </w:t>
            </w:r>
            <w:r w:rsidRPr="00F5161A">
              <w:t xml:space="preserve">Samobójstwa – a samookaleczenia – różnicowanie zjawisk – techniki pracy. </w:t>
            </w:r>
          </w:p>
          <w:p w14:paraId="1AA87849" w14:textId="77777777" w:rsidR="00613D1F" w:rsidRDefault="00613D1F" w:rsidP="00613D1F">
            <w:pPr>
              <w:ind w:left="455"/>
            </w:pPr>
            <w:r>
              <w:t xml:space="preserve">- </w:t>
            </w:r>
            <w:r w:rsidRPr="00F5161A">
              <w:t xml:space="preserve">Każdy blok rozpoczyna się zebraniem indywidualnych </w:t>
            </w:r>
            <w:r>
              <w:t>o</w:t>
            </w:r>
            <w:r w:rsidRPr="00F5161A">
              <w:t xml:space="preserve">czekiwań uczestników.  </w:t>
            </w:r>
          </w:p>
          <w:p w14:paraId="4C1B4F67" w14:textId="77777777" w:rsidR="00613D1F" w:rsidRDefault="00613D1F" w:rsidP="00613D1F">
            <w:pPr>
              <w:ind w:left="455"/>
            </w:pPr>
            <w:r>
              <w:t xml:space="preserve">- </w:t>
            </w:r>
            <w:r w:rsidRPr="00F5161A">
              <w:t xml:space="preserve">Istnieje możliwość modyfikacji programu pod kątem oczekiwań uczestników szkolenia. </w:t>
            </w:r>
          </w:p>
          <w:p w14:paraId="26C6CE7E" w14:textId="4EC1F5D0" w:rsidR="00613D1F" w:rsidRPr="0066034D" w:rsidRDefault="00613D1F" w:rsidP="00613D1F">
            <w:pPr>
              <w:ind w:left="454"/>
            </w:pPr>
            <w:r>
              <w:t>-</w:t>
            </w:r>
            <w:r w:rsidRPr="00F5161A">
              <w:t xml:space="preserve"> Uczestnicy otrzymują pakiet  materiałów i  narzędzi do pracy z klientem w różnych formach kryzysu.  </w:t>
            </w:r>
          </w:p>
        </w:tc>
      </w:tr>
      <w:tr w:rsidR="00613D1F" w14:paraId="24919AE1" w14:textId="77777777" w:rsidTr="00804C83">
        <w:tc>
          <w:tcPr>
            <w:tcW w:w="562" w:type="dxa"/>
          </w:tcPr>
          <w:p w14:paraId="4E240A82" w14:textId="2B5E0872" w:rsidR="00613D1F" w:rsidRPr="005319A1" w:rsidRDefault="00613D1F" w:rsidP="00613D1F">
            <w:pPr>
              <w:rPr>
                <w:b/>
                <w:bCs/>
                <w:color w:val="EE0000"/>
              </w:rPr>
            </w:pPr>
            <w:r w:rsidRPr="00413F91">
              <w:rPr>
                <w:b/>
                <w:bCs/>
              </w:rPr>
              <w:t>6</w:t>
            </w:r>
          </w:p>
        </w:tc>
        <w:tc>
          <w:tcPr>
            <w:tcW w:w="2694" w:type="dxa"/>
          </w:tcPr>
          <w:p w14:paraId="56F6C419" w14:textId="77777777" w:rsidR="00613D1F" w:rsidRPr="00413F91" w:rsidRDefault="00613D1F" w:rsidP="00613D1F">
            <w:pPr>
              <w:rPr>
                <w:b/>
                <w:bCs/>
              </w:rPr>
            </w:pPr>
            <w:r w:rsidRPr="00413F91">
              <w:rPr>
                <w:b/>
                <w:bCs/>
              </w:rPr>
              <w:t>TSR w pracy z młodzieżą i rodziną (szkolenie akredytowane przez PSTTSR, umożliwia udział</w:t>
            </w:r>
          </w:p>
          <w:p w14:paraId="57B3F69D" w14:textId="53CDC774" w:rsidR="00613D1F" w:rsidRPr="005319A1" w:rsidRDefault="00613D1F" w:rsidP="00613D1F">
            <w:pPr>
              <w:rPr>
                <w:b/>
                <w:bCs/>
                <w:color w:val="EE0000"/>
              </w:rPr>
            </w:pPr>
            <w:r w:rsidRPr="00413F91">
              <w:rPr>
                <w:b/>
                <w:bCs/>
              </w:rPr>
              <w:t xml:space="preserve">w programie certyfikacyjnym PSTTSR) </w:t>
            </w:r>
            <w:r w:rsidRPr="00413F91">
              <w:rPr>
                <w:rFonts w:cstheme="minorHAnsi"/>
                <w:b/>
                <w:bCs/>
              </w:rPr>
              <w:t>(N)</w:t>
            </w:r>
          </w:p>
        </w:tc>
        <w:tc>
          <w:tcPr>
            <w:tcW w:w="12768" w:type="dxa"/>
          </w:tcPr>
          <w:p w14:paraId="18698BDA" w14:textId="77777777" w:rsidR="00613D1F" w:rsidRPr="00403CE3" w:rsidRDefault="00613D1F" w:rsidP="00613D1F">
            <w:r w:rsidRPr="00403CE3">
              <w:t>Liczba osób objętych wsparciem: 1</w:t>
            </w:r>
          </w:p>
          <w:p w14:paraId="2426F474" w14:textId="77777777" w:rsidR="00613D1F" w:rsidRPr="00403CE3" w:rsidRDefault="00613D1F" w:rsidP="00613D1F">
            <w:r w:rsidRPr="00403CE3">
              <w:t xml:space="preserve">Liczba godzin dydaktycznych/zegarowych szkolenia: </w:t>
            </w:r>
            <w:r>
              <w:t>2</w:t>
            </w:r>
            <w:r w:rsidRPr="00403CE3">
              <w:t>0 h</w:t>
            </w:r>
          </w:p>
          <w:p w14:paraId="057CB9D8" w14:textId="77777777" w:rsidR="00613D1F" w:rsidRPr="00403CE3" w:rsidRDefault="00613D1F" w:rsidP="00613D1F">
            <w:r w:rsidRPr="00403CE3">
              <w:t xml:space="preserve">Typ szkolenia: zewnętrzne </w:t>
            </w:r>
          </w:p>
          <w:p w14:paraId="1CF253AF" w14:textId="77777777" w:rsidR="00613D1F" w:rsidRPr="00403CE3" w:rsidRDefault="00613D1F" w:rsidP="00613D1F">
            <w:r w:rsidRPr="00403CE3">
              <w:t xml:space="preserve">Egzamin: wewnętrzny </w:t>
            </w:r>
          </w:p>
          <w:p w14:paraId="17812D9A" w14:textId="77777777" w:rsidR="00613D1F" w:rsidRPr="00403CE3" w:rsidRDefault="00613D1F" w:rsidP="00613D1F">
            <w:r w:rsidRPr="00403CE3">
              <w:t>Przybliżony termin świadczenia wsparcia: marzec 2026 r. – marzec 2027 r.</w:t>
            </w:r>
          </w:p>
          <w:p w14:paraId="51BF3C4B" w14:textId="77777777" w:rsidR="00613D1F" w:rsidRPr="00403CE3" w:rsidRDefault="00613D1F" w:rsidP="00613D1F">
            <w:r w:rsidRPr="00403CE3">
              <w:t>Materiały szkoleniowe: w formie drukowanej, wpięte w skoroszyt, po 1 egzemplarzu dla każdej osoby objętej projektem</w:t>
            </w:r>
          </w:p>
          <w:p w14:paraId="3078F0CC" w14:textId="77777777" w:rsidR="00613D1F" w:rsidRPr="00403CE3" w:rsidRDefault="00613D1F" w:rsidP="00613D1F">
            <w:r w:rsidRPr="00403CE3">
              <w:t>Kadra: prowadzący szkolenie - min. 2 letnie doświadczenie zaw. w dziedzinie, znajomość tematyki szkolenia</w:t>
            </w:r>
          </w:p>
          <w:p w14:paraId="2ABA9D00" w14:textId="77777777" w:rsidR="00613D1F" w:rsidRPr="00AE0938" w:rsidRDefault="00613D1F" w:rsidP="00613D1F">
            <w:pPr>
              <w:rPr>
                <w:b/>
                <w:bCs/>
              </w:rPr>
            </w:pPr>
            <w:r w:rsidRPr="00AE0938">
              <w:rPr>
                <w:b/>
                <w:bCs/>
              </w:rPr>
              <w:t>Oczekiwane efekty szkolenia:</w:t>
            </w:r>
          </w:p>
          <w:p w14:paraId="5425C923" w14:textId="77777777" w:rsidR="00613D1F" w:rsidRDefault="00613D1F" w:rsidP="00613D1F">
            <w:r>
              <w:t>Uczestnik</w:t>
            </w:r>
          </w:p>
          <w:p w14:paraId="48A23023" w14:textId="77777777" w:rsidR="00613D1F" w:rsidRPr="005747BB" w:rsidRDefault="00613D1F" w:rsidP="00613D1F">
            <w:pPr>
              <w:pStyle w:val="Akapitzlist"/>
              <w:numPr>
                <w:ilvl w:val="0"/>
                <w:numId w:val="32"/>
              </w:numPr>
              <w:ind w:left="455"/>
            </w:pPr>
            <w:r w:rsidRPr="005747BB">
              <w:t>zdobęd</w:t>
            </w:r>
            <w:r>
              <w:t>zie</w:t>
            </w:r>
            <w:r w:rsidRPr="005747BB">
              <w:t xml:space="preserve"> wiedzę</w:t>
            </w:r>
            <w:r>
              <w:t xml:space="preserve"> oraz</w:t>
            </w:r>
            <w:r w:rsidRPr="005747BB">
              <w:t xml:space="preserve"> praktyczne umiejętności, dzięki którym</w:t>
            </w:r>
            <w:r>
              <w:t xml:space="preserve"> może</w:t>
            </w:r>
            <w:r w:rsidRPr="005747BB">
              <w:t xml:space="preserve"> skuteczniej pomagać </w:t>
            </w:r>
            <w:r>
              <w:t xml:space="preserve">młodzieży </w:t>
            </w:r>
            <w:r w:rsidRPr="005747BB">
              <w:t>i ich rodzinom</w:t>
            </w:r>
            <w:r>
              <w:t xml:space="preserve"> - poznanie</w:t>
            </w:r>
            <w:r w:rsidRPr="005747BB">
              <w:t xml:space="preserve"> technik </w:t>
            </w:r>
            <w:r w:rsidRPr="00AE0938">
              <w:t>i</w:t>
            </w:r>
            <w:r>
              <w:t> </w:t>
            </w:r>
            <w:r w:rsidRPr="00AE0938">
              <w:t>konkretn</w:t>
            </w:r>
            <w:r>
              <w:t>ych</w:t>
            </w:r>
            <w:r w:rsidRPr="00AE0938">
              <w:t xml:space="preserve"> narzędzi w postaci metod pracy z młodym człowiekiem</w:t>
            </w:r>
            <w:r w:rsidRPr="005747BB">
              <w:t xml:space="preserve"> w oparciu o przeszłość, teraźniejszość i przyszłość</w:t>
            </w:r>
            <w:r>
              <w:t>,</w:t>
            </w:r>
          </w:p>
          <w:p w14:paraId="111D8230" w14:textId="77777777" w:rsidR="00613D1F" w:rsidRDefault="00613D1F" w:rsidP="00613D1F">
            <w:pPr>
              <w:pStyle w:val="Akapitzlist"/>
              <w:numPr>
                <w:ilvl w:val="0"/>
                <w:numId w:val="32"/>
              </w:numPr>
              <w:ind w:left="455"/>
            </w:pPr>
            <w:r>
              <w:t>m</w:t>
            </w:r>
            <w:r w:rsidRPr="00AE0938">
              <w:t>a możliwość treningu podczas szkolenia</w:t>
            </w:r>
            <w:r>
              <w:t>,</w:t>
            </w:r>
            <w:r w:rsidRPr="00AE0938">
              <w:t xml:space="preserve"> co daje poprawę w pracy z nastolatkiem i jego rodziną</w:t>
            </w:r>
            <w:r>
              <w:t>,</w:t>
            </w:r>
          </w:p>
          <w:p w14:paraId="34182C40" w14:textId="77777777" w:rsidR="00613D1F" w:rsidRPr="00AE0938" w:rsidRDefault="00613D1F" w:rsidP="00613D1F">
            <w:pPr>
              <w:pStyle w:val="Akapitzlist"/>
              <w:numPr>
                <w:ilvl w:val="0"/>
                <w:numId w:val="32"/>
              </w:numPr>
              <w:ind w:left="455"/>
            </w:pPr>
            <w:r>
              <w:t>z</w:t>
            </w:r>
            <w:r w:rsidRPr="00AE0938">
              <w:t>apozna się z nowymi pomysłami z</w:t>
            </w:r>
            <w:r>
              <w:t xml:space="preserve"> </w:t>
            </w:r>
            <w:r w:rsidRPr="00AE0938">
              <w:t>uwzględnieniem nowych technologii (smartfony i portale społecznościowe), co ułatwia przełamanie oporu i efektywniejsza pracę oraz jej efekty</w:t>
            </w:r>
            <w:r>
              <w:t>.</w:t>
            </w:r>
          </w:p>
          <w:p w14:paraId="1E6671A9" w14:textId="77777777" w:rsidR="00613D1F" w:rsidRPr="00AE0938" w:rsidRDefault="00613D1F" w:rsidP="00613D1F">
            <w:pPr>
              <w:rPr>
                <w:b/>
                <w:bCs/>
              </w:rPr>
            </w:pPr>
            <w:r w:rsidRPr="00AE0938">
              <w:rPr>
                <w:b/>
                <w:bCs/>
              </w:rPr>
              <w:t xml:space="preserve">Ramowy program szkolenia: </w:t>
            </w:r>
          </w:p>
          <w:p w14:paraId="5B233523" w14:textId="77777777" w:rsidR="00613D1F" w:rsidRDefault="00613D1F" w:rsidP="00613D1F">
            <w:pPr>
              <w:pStyle w:val="Akapitzlist"/>
              <w:numPr>
                <w:ilvl w:val="0"/>
                <w:numId w:val="34"/>
              </w:numPr>
              <w:ind w:left="455"/>
            </w:pPr>
            <w:r w:rsidRPr="00685FDF">
              <w:t xml:space="preserve">Adolescencja - okres wielkich zmian. </w:t>
            </w:r>
          </w:p>
          <w:p w14:paraId="70BA6A43" w14:textId="77777777" w:rsidR="00613D1F" w:rsidRDefault="00613D1F" w:rsidP="00613D1F">
            <w:pPr>
              <w:pStyle w:val="Akapitzlist"/>
              <w:numPr>
                <w:ilvl w:val="0"/>
                <w:numId w:val="34"/>
              </w:numPr>
              <w:ind w:left="455"/>
            </w:pPr>
            <w:r w:rsidRPr="00685FDF">
              <w:t xml:space="preserve">Kontrakt terapeutyczny z młodzieżą. </w:t>
            </w:r>
          </w:p>
          <w:p w14:paraId="3A8B716B" w14:textId="77777777" w:rsidR="00613D1F" w:rsidRDefault="00613D1F" w:rsidP="00613D1F">
            <w:pPr>
              <w:pStyle w:val="Akapitzlist"/>
              <w:numPr>
                <w:ilvl w:val="0"/>
                <w:numId w:val="34"/>
              </w:numPr>
              <w:ind w:left="455"/>
            </w:pPr>
            <w:r w:rsidRPr="00685FDF">
              <w:t xml:space="preserve">Co działa, a czego unikać podczas rozmowy z młodzieżą. </w:t>
            </w:r>
          </w:p>
          <w:p w14:paraId="128AF110" w14:textId="77777777" w:rsidR="00613D1F" w:rsidRDefault="00613D1F" w:rsidP="00613D1F">
            <w:pPr>
              <w:pStyle w:val="Akapitzlist"/>
              <w:numPr>
                <w:ilvl w:val="0"/>
                <w:numId w:val="34"/>
              </w:numPr>
              <w:ind w:left="455"/>
            </w:pPr>
            <w:r w:rsidRPr="00685FDF">
              <w:t xml:space="preserve">Wykorzystanie nowoczesnych technologii do pracy młodzieżą. </w:t>
            </w:r>
          </w:p>
          <w:p w14:paraId="774EA875" w14:textId="77777777" w:rsidR="00613D1F" w:rsidRDefault="00613D1F" w:rsidP="00613D1F">
            <w:pPr>
              <w:pStyle w:val="Akapitzlist"/>
              <w:numPr>
                <w:ilvl w:val="0"/>
                <w:numId w:val="34"/>
              </w:numPr>
              <w:ind w:left="455"/>
            </w:pPr>
            <w:r w:rsidRPr="00685FDF">
              <w:t xml:space="preserve">Młodzi mający myśli samobójcze – interwencja a terapia. </w:t>
            </w:r>
          </w:p>
          <w:p w14:paraId="1FA192CE" w14:textId="77777777" w:rsidR="00613D1F" w:rsidRDefault="00613D1F" w:rsidP="00613D1F">
            <w:pPr>
              <w:pStyle w:val="Akapitzlist"/>
              <w:numPr>
                <w:ilvl w:val="0"/>
                <w:numId w:val="34"/>
              </w:numPr>
              <w:ind w:left="455"/>
            </w:pPr>
            <w:r w:rsidRPr="00685FDF">
              <w:t xml:space="preserve">Techniki pozwalające obniżyć poziom lęku w obliczu kryzysów i wyzwań młodych osób. </w:t>
            </w:r>
          </w:p>
          <w:p w14:paraId="1489BDE2" w14:textId="77777777" w:rsidR="00613D1F" w:rsidRDefault="00613D1F" w:rsidP="00613D1F">
            <w:pPr>
              <w:pStyle w:val="Akapitzlist"/>
              <w:numPr>
                <w:ilvl w:val="0"/>
                <w:numId w:val="34"/>
              </w:numPr>
              <w:ind w:left="455"/>
            </w:pPr>
            <w:r w:rsidRPr="00685FDF">
              <w:t xml:space="preserve">Techniki TSR w wersji relacyjnej. </w:t>
            </w:r>
          </w:p>
          <w:p w14:paraId="034640CD" w14:textId="77777777" w:rsidR="00613D1F" w:rsidRDefault="00613D1F" w:rsidP="00613D1F">
            <w:pPr>
              <w:pStyle w:val="Akapitzlist"/>
              <w:numPr>
                <w:ilvl w:val="0"/>
                <w:numId w:val="34"/>
              </w:numPr>
              <w:ind w:left="455"/>
            </w:pPr>
            <w:proofErr w:type="spellStart"/>
            <w:r w:rsidRPr="00685FDF">
              <w:t>Mission</w:t>
            </w:r>
            <w:proofErr w:type="spellEnd"/>
            <w:r w:rsidRPr="00685FDF">
              <w:t xml:space="preserve"> </w:t>
            </w:r>
            <w:proofErr w:type="spellStart"/>
            <w:r w:rsidRPr="00685FDF">
              <w:t>Possible</w:t>
            </w:r>
            <w:proofErr w:type="spellEnd"/>
            <w:r w:rsidRPr="00685FDF">
              <w:t xml:space="preserve"> – program rozwoju osobistego dla nastolatków. </w:t>
            </w:r>
          </w:p>
          <w:p w14:paraId="3930A6B4" w14:textId="77777777" w:rsidR="00613D1F" w:rsidRDefault="00613D1F" w:rsidP="00613D1F">
            <w:pPr>
              <w:pStyle w:val="Akapitzlist"/>
              <w:numPr>
                <w:ilvl w:val="0"/>
                <w:numId w:val="34"/>
              </w:numPr>
              <w:ind w:left="455"/>
            </w:pPr>
            <w:r w:rsidRPr="00685FDF">
              <w:t xml:space="preserve">Specyfika pracy z rodziną adolescenta - różnorodność pomysłów a osiąganie celów terapii. </w:t>
            </w:r>
          </w:p>
          <w:p w14:paraId="2E08D9A0" w14:textId="1A782402" w:rsidR="00613D1F" w:rsidRPr="0066034D" w:rsidRDefault="00613D1F" w:rsidP="00613D1F">
            <w:r w:rsidRPr="00685FDF">
              <w:t>Filmy z autentycznych sesji: Sesja z nastolatkiem, Spotkanie z rodziną.</w:t>
            </w:r>
          </w:p>
        </w:tc>
      </w:tr>
      <w:tr w:rsidR="00613D1F" w14:paraId="1BCAF4F8" w14:textId="77777777" w:rsidTr="004362F7">
        <w:tc>
          <w:tcPr>
            <w:tcW w:w="16024" w:type="dxa"/>
            <w:gridSpan w:val="3"/>
            <w:shd w:val="clear" w:color="auto" w:fill="D9D9D9" w:themeFill="background1" w:themeFillShade="D9"/>
          </w:tcPr>
          <w:p w14:paraId="5FE1D33D" w14:textId="77777777" w:rsidR="00613D1F" w:rsidRDefault="00613D1F" w:rsidP="00613D1F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13E54890" w14:textId="42EED803" w:rsidR="00613D1F" w:rsidRPr="00A44478" w:rsidRDefault="00613D1F" w:rsidP="00613D1F">
            <w:pPr>
              <w:jc w:val="center"/>
              <w:rPr>
                <w:b/>
                <w:bCs/>
                <w:sz w:val="24"/>
                <w:szCs w:val="24"/>
              </w:rPr>
            </w:pPr>
            <w:r w:rsidRPr="00A44478">
              <w:rPr>
                <w:b/>
                <w:bCs/>
                <w:sz w:val="24"/>
                <w:szCs w:val="24"/>
              </w:rPr>
              <w:t>Część X</w:t>
            </w:r>
          </w:p>
          <w:p w14:paraId="6CBCA320" w14:textId="5D4C5E54" w:rsidR="00613D1F" w:rsidRPr="00134233" w:rsidRDefault="00613D1F" w:rsidP="00613D1F">
            <w:pPr>
              <w:jc w:val="center"/>
              <w:rPr>
                <w:b/>
                <w:bCs/>
              </w:rPr>
            </w:pPr>
          </w:p>
        </w:tc>
      </w:tr>
      <w:tr w:rsidR="00613D1F" w14:paraId="05A2774D" w14:textId="77777777" w:rsidTr="00E44B76">
        <w:tc>
          <w:tcPr>
            <w:tcW w:w="562" w:type="dxa"/>
          </w:tcPr>
          <w:p w14:paraId="4A0A4841" w14:textId="02EB9DD7" w:rsidR="00613D1F" w:rsidRPr="005908E8" w:rsidRDefault="00613D1F" w:rsidP="00613D1F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694" w:type="dxa"/>
          </w:tcPr>
          <w:p w14:paraId="0782C4B3" w14:textId="69E04A97" w:rsidR="00613D1F" w:rsidRPr="0032217A" w:rsidRDefault="00613D1F" w:rsidP="00613D1F">
            <w:pPr>
              <w:rPr>
                <w:b/>
                <w:bCs/>
              </w:rPr>
            </w:pPr>
            <w:r w:rsidRPr="00341E4C">
              <w:rPr>
                <w:b/>
                <w:bCs/>
              </w:rPr>
              <w:t>Mów jak Włoch! #9 warsztaty wymowy online</w:t>
            </w:r>
            <w:r>
              <w:rPr>
                <w:b/>
                <w:bCs/>
              </w:rPr>
              <w:t xml:space="preserve"> </w:t>
            </w:r>
            <w:r w:rsidR="00F727C3" w:rsidRPr="00413F91">
              <w:rPr>
                <w:b/>
                <w:bCs/>
              </w:rPr>
              <w:t>(N)</w:t>
            </w:r>
          </w:p>
        </w:tc>
        <w:tc>
          <w:tcPr>
            <w:tcW w:w="12768" w:type="dxa"/>
          </w:tcPr>
          <w:p w14:paraId="3F6B7017" w14:textId="776B8A20" w:rsidR="00613D1F" w:rsidRPr="00487E78" w:rsidRDefault="00613D1F" w:rsidP="00613D1F">
            <w:r w:rsidRPr="00487E78">
              <w:t xml:space="preserve">Liczba osób objętych wsparciem: </w:t>
            </w:r>
            <w:r>
              <w:t>1</w:t>
            </w:r>
          </w:p>
          <w:p w14:paraId="17B80A0F" w14:textId="7E7588CB" w:rsidR="00613D1F" w:rsidRPr="00487E78" w:rsidRDefault="00613D1F" w:rsidP="00613D1F">
            <w:r w:rsidRPr="00487E78">
              <w:t>Liczba godzin dydaktycznych/zegarowych szkolenia: 8 h</w:t>
            </w:r>
          </w:p>
          <w:p w14:paraId="0A66A3EA" w14:textId="3F3C2A8C" w:rsidR="00613D1F" w:rsidRPr="00487E78" w:rsidRDefault="00613D1F" w:rsidP="00613D1F">
            <w:r w:rsidRPr="00487E78">
              <w:t>Typ szkolenia: online</w:t>
            </w:r>
          </w:p>
          <w:p w14:paraId="1EAAFFE8" w14:textId="77777777" w:rsidR="00613D1F" w:rsidRPr="00487E78" w:rsidRDefault="00613D1F" w:rsidP="00613D1F">
            <w:r w:rsidRPr="00487E78">
              <w:t>Egzamin: wewnętrzny</w:t>
            </w:r>
          </w:p>
          <w:p w14:paraId="21282E17" w14:textId="77777777" w:rsidR="00613D1F" w:rsidRPr="00487E78" w:rsidRDefault="00613D1F" w:rsidP="00613D1F">
            <w:r w:rsidRPr="00487E78">
              <w:t xml:space="preserve">Miejsce realizacji szkolenia: zapewnia Wykonawca </w:t>
            </w:r>
          </w:p>
          <w:p w14:paraId="1D7CF4C9" w14:textId="7734FD5A" w:rsidR="00613D1F" w:rsidRPr="00AB01D5" w:rsidRDefault="00613D1F" w:rsidP="00613D1F">
            <w:r w:rsidRPr="00AB01D5">
              <w:t>Przybliżony termin świadczenia wsparcia: marzec 2026 r. – marzec 2027 r.</w:t>
            </w:r>
          </w:p>
          <w:p w14:paraId="5DC780FC" w14:textId="19D96898" w:rsidR="00613D1F" w:rsidRPr="00AB01D5" w:rsidRDefault="00613D1F" w:rsidP="00613D1F">
            <w:r w:rsidRPr="00AB01D5">
              <w:t>Materiały szkoleniowe: w formie drukowanej, wpięte w skoroszyt, po 1 egzemplarzu dla każdej osoby objętej projektem</w:t>
            </w:r>
          </w:p>
          <w:p w14:paraId="49AC25B4" w14:textId="77777777" w:rsidR="00613D1F" w:rsidRPr="00AB01D5" w:rsidRDefault="00613D1F" w:rsidP="00613D1F">
            <w:r w:rsidRPr="00AB01D5">
              <w:t>Kadra: prowadzący szkolenie - min. 2 letnie doświadczenie zaw. w dziedzinie, znajomość tematyki szkolenia, wykształcenie wyższe</w:t>
            </w:r>
          </w:p>
          <w:p w14:paraId="6C2F4247" w14:textId="77777777" w:rsidR="00613D1F" w:rsidRPr="00AB01D5" w:rsidRDefault="00613D1F" w:rsidP="00613D1F">
            <w:r w:rsidRPr="00AB01D5">
              <w:rPr>
                <w:b/>
                <w:bCs/>
              </w:rPr>
              <w:t>Oczekiwane efekty szkolenia:</w:t>
            </w:r>
          </w:p>
          <w:p w14:paraId="3EC0CDC3" w14:textId="448E5EF1" w:rsidR="00613D1F" w:rsidRDefault="00613D1F" w:rsidP="00613D1F">
            <w:r w:rsidRPr="00AB01D5">
              <w:t>Nauczyciel nauczy się prawidłowo wymawiać włoskie głoski, dowie się, jak poprawnie akcentować najbardziej problematyczne dla Polaków słowa, przećwiczy prawidłową intonację zdań.</w:t>
            </w:r>
          </w:p>
        </w:tc>
      </w:tr>
      <w:tr w:rsidR="00613D1F" w14:paraId="6150F795" w14:textId="77777777" w:rsidTr="00AA637F">
        <w:tc>
          <w:tcPr>
            <w:tcW w:w="562" w:type="dxa"/>
          </w:tcPr>
          <w:p w14:paraId="1832D654" w14:textId="068B6651" w:rsidR="00613D1F" w:rsidRPr="0073242F" w:rsidRDefault="00613D1F" w:rsidP="00613D1F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694" w:type="dxa"/>
          </w:tcPr>
          <w:p w14:paraId="71551194" w14:textId="6815FF4E" w:rsidR="00613D1F" w:rsidRPr="0032217A" w:rsidRDefault="00613D1F" w:rsidP="00613D1F">
            <w:pPr>
              <w:rPr>
                <w:b/>
                <w:bCs/>
              </w:rPr>
            </w:pPr>
            <w:r w:rsidRPr="0073242F">
              <w:rPr>
                <w:b/>
                <w:bCs/>
              </w:rPr>
              <w:t>Kurs metodyczny Pamięć i</w:t>
            </w:r>
            <w:r>
              <w:rPr>
                <w:b/>
                <w:bCs/>
              </w:rPr>
              <w:t> </w:t>
            </w:r>
            <w:r w:rsidRPr="0073242F">
              <w:rPr>
                <w:b/>
                <w:bCs/>
              </w:rPr>
              <w:t>Języki</w:t>
            </w:r>
            <w:r>
              <w:rPr>
                <w:b/>
                <w:bCs/>
              </w:rPr>
              <w:t xml:space="preserve"> </w:t>
            </w:r>
            <w:r w:rsidRPr="00413F91">
              <w:rPr>
                <w:b/>
                <w:bCs/>
              </w:rPr>
              <w:t>(N)</w:t>
            </w:r>
          </w:p>
        </w:tc>
        <w:tc>
          <w:tcPr>
            <w:tcW w:w="12768" w:type="dxa"/>
          </w:tcPr>
          <w:p w14:paraId="3FE5E9B4" w14:textId="77777777" w:rsidR="00613D1F" w:rsidRPr="0073242F" w:rsidRDefault="00613D1F" w:rsidP="00613D1F">
            <w:r w:rsidRPr="0073242F">
              <w:t>Liczba osób objętych wsparciem: 1</w:t>
            </w:r>
          </w:p>
          <w:p w14:paraId="7243802B" w14:textId="0739609D" w:rsidR="00613D1F" w:rsidRPr="00702704" w:rsidRDefault="00613D1F" w:rsidP="00613D1F">
            <w:r w:rsidRPr="00702704">
              <w:t>Liczba godzin dydaktycznych/zegarowych szkolenia: 19 h</w:t>
            </w:r>
          </w:p>
          <w:p w14:paraId="2298F366" w14:textId="77777777" w:rsidR="00613D1F" w:rsidRPr="00702704" w:rsidRDefault="00613D1F" w:rsidP="00613D1F">
            <w:r w:rsidRPr="00702704">
              <w:t xml:space="preserve">Typ szkolenia: zewnętrzne </w:t>
            </w:r>
          </w:p>
          <w:p w14:paraId="60BE5A9B" w14:textId="77777777" w:rsidR="00613D1F" w:rsidRPr="00702704" w:rsidRDefault="00613D1F" w:rsidP="00613D1F">
            <w:r w:rsidRPr="00702704">
              <w:t xml:space="preserve">Egzamin: wewnętrzny </w:t>
            </w:r>
          </w:p>
          <w:p w14:paraId="01A6E240" w14:textId="77777777" w:rsidR="00613D1F" w:rsidRPr="00702704" w:rsidRDefault="00613D1F" w:rsidP="00613D1F">
            <w:r w:rsidRPr="00702704">
              <w:t>Przybliżony termin świadczenia wsparcia: marzec 2026 r. – marzec 2027 r.</w:t>
            </w:r>
          </w:p>
          <w:p w14:paraId="7A4260FA" w14:textId="77777777" w:rsidR="00613D1F" w:rsidRPr="00702704" w:rsidRDefault="00613D1F" w:rsidP="00613D1F">
            <w:r w:rsidRPr="00702704">
              <w:t>Materiały szkoleniowe: w formie drukowanej, wpięte w skoroszyt, po 1 egzemplarzu dla każdej osoby objętej projektem</w:t>
            </w:r>
          </w:p>
          <w:p w14:paraId="5F8F4BB5" w14:textId="77777777" w:rsidR="00613D1F" w:rsidRPr="00702704" w:rsidRDefault="00613D1F" w:rsidP="00613D1F">
            <w:r w:rsidRPr="00702704">
              <w:t>Kadra: prowadzący szkolenie - min. 2 letnie doświadczenie zaw. w dziedzinie, znajomość tematyki szkolenia</w:t>
            </w:r>
          </w:p>
          <w:p w14:paraId="0466ED1C" w14:textId="77777777" w:rsidR="00613D1F" w:rsidRDefault="00613D1F" w:rsidP="00613D1F">
            <w:r w:rsidRPr="00C04954">
              <w:rPr>
                <w:b/>
                <w:bCs/>
              </w:rPr>
              <w:t>Oczekiwane efekty szkolenia:</w:t>
            </w:r>
            <w:r w:rsidRPr="00702704">
              <w:t xml:space="preserve"> </w:t>
            </w:r>
          </w:p>
          <w:p w14:paraId="0E357532" w14:textId="24A262CB" w:rsidR="00613D1F" w:rsidRDefault="00613D1F" w:rsidP="00613D1F">
            <w:r>
              <w:t>Uczestnik</w:t>
            </w:r>
          </w:p>
          <w:p w14:paraId="23978647" w14:textId="6D9B44BD" w:rsidR="00613D1F" w:rsidRDefault="00613D1F" w:rsidP="00613D1F">
            <w:pPr>
              <w:pStyle w:val="Akapitzlist"/>
              <w:numPr>
                <w:ilvl w:val="0"/>
                <w:numId w:val="31"/>
              </w:numPr>
              <w:ind w:left="455"/>
            </w:pPr>
            <w:r>
              <w:t>odkrywa</w:t>
            </w:r>
            <w:r w:rsidRPr="004E72B0">
              <w:t xml:space="preserve">, jak zwiększyć efektywność nauczania </w:t>
            </w:r>
            <w:r>
              <w:t xml:space="preserve">i </w:t>
            </w:r>
            <w:r w:rsidRPr="004E72B0">
              <w:t>skuteczność swoich lekcji, aby uczniowie zapamiętywali materiał szybciej i na dłużej</w:t>
            </w:r>
          </w:p>
          <w:p w14:paraId="03D5C7F0" w14:textId="5BF5FF28" w:rsidR="00613D1F" w:rsidRDefault="00613D1F" w:rsidP="00613D1F">
            <w:pPr>
              <w:pStyle w:val="Akapitzlist"/>
              <w:numPr>
                <w:ilvl w:val="0"/>
                <w:numId w:val="31"/>
              </w:numPr>
              <w:ind w:left="455"/>
            </w:pPr>
            <w:r>
              <w:t>d</w:t>
            </w:r>
            <w:r w:rsidRPr="00702704">
              <w:t>owie się</w:t>
            </w:r>
            <w:r>
              <w:t>,</w:t>
            </w:r>
            <w:r w:rsidRPr="00702704">
              <w:t xml:space="preserve"> jak wykorzystać elementy wizualne i aktywność fizyczną</w:t>
            </w:r>
            <w:r>
              <w:t>,</w:t>
            </w:r>
            <w:r w:rsidRPr="00702704">
              <w:t xml:space="preserve"> aby pobudzić proces zapamiętywania</w:t>
            </w:r>
          </w:p>
          <w:p w14:paraId="778B5E11" w14:textId="2B96DBC9" w:rsidR="00613D1F" w:rsidRDefault="00613D1F" w:rsidP="00613D1F">
            <w:pPr>
              <w:pStyle w:val="Akapitzlist"/>
              <w:numPr>
                <w:ilvl w:val="0"/>
                <w:numId w:val="31"/>
              </w:numPr>
              <w:ind w:left="455"/>
            </w:pPr>
            <w:r>
              <w:t>p</w:t>
            </w:r>
            <w:r w:rsidRPr="00702704">
              <w:t xml:space="preserve">ozna skuteczne </w:t>
            </w:r>
            <w:r w:rsidRPr="00725F75">
              <w:t>techniki, które umożliwią lepsze przyswajanie treści przez uczniów</w:t>
            </w:r>
          </w:p>
          <w:p w14:paraId="5726FB1A" w14:textId="08569F0E" w:rsidR="00613D1F" w:rsidRDefault="00613D1F" w:rsidP="00613D1F">
            <w:pPr>
              <w:rPr>
                <w:b/>
                <w:bCs/>
              </w:rPr>
            </w:pPr>
            <w:r w:rsidRPr="00C04954">
              <w:rPr>
                <w:b/>
                <w:bCs/>
              </w:rPr>
              <w:t>Ramowy program szkolenia:</w:t>
            </w:r>
          </w:p>
          <w:p w14:paraId="44B15C25" w14:textId="195645E1" w:rsidR="00613D1F" w:rsidRDefault="00613D1F" w:rsidP="00613D1F">
            <w:pPr>
              <w:pStyle w:val="Akapitzlist"/>
              <w:numPr>
                <w:ilvl w:val="0"/>
                <w:numId w:val="30"/>
              </w:numPr>
              <w:ind w:left="455"/>
              <w:rPr>
                <w:noProof/>
              </w:rPr>
            </w:pPr>
            <w:r>
              <w:rPr>
                <w:noProof/>
              </w:rPr>
              <w:t>„Myślę, więc pamiętam.” -</w:t>
            </w:r>
            <w:r>
              <w:t xml:space="preserve"> odkrywanie potencjału rutyn Visible Thinking (VTR):</w:t>
            </w:r>
          </w:p>
          <w:p w14:paraId="4C9F8A74" w14:textId="492055AA" w:rsidR="00613D1F" w:rsidRDefault="00613D1F" w:rsidP="00613D1F">
            <w:pPr>
              <w:ind w:left="455"/>
              <w:rPr>
                <w:noProof/>
              </w:rPr>
            </w:pPr>
            <w:r>
              <w:rPr>
                <w:noProof/>
              </w:rPr>
              <w:t>- Jak rozwijać u uczniów umiejętności krytycznego, refleksyjnego i twórczego myślenia?</w:t>
            </w:r>
          </w:p>
          <w:p w14:paraId="388283BD" w14:textId="78833D5C" w:rsidR="00613D1F" w:rsidRPr="00C04954" w:rsidRDefault="00613D1F" w:rsidP="00613D1F">
            <w:pPr>
              <w:ind w:left="455"/>
              <w:rPr>
                <w:noProof/>
              </w:rPr>
            </w:pPr>
            <w:r>
              <w:rPr>
                <w:noProof/>
              </w:rPr>
              <w:t xml:space="preserve">- Jak kreatywnie wykorzystać rutyny </w:t>
            </w:r>
            <w:r>
              <w:t xml:space="preserve">VTR </w:t>
            </w:r>
            <w:r>
              <w:rPr>
                <w:noProof/>
              </w:rPr>
              <w:t xml:space="preserve">na zajęciach i dzięki nim wzmacniać </w:t>
            </w:r>
            <w:r>
              <w:t xml:space="preserve"> zapamiętywanie materiału?</w:t>
            </w:r>
          </w:p>
          <w:p w14:paraId="62B215C9" w14:textId="3C242FE8" w:rsidR="00613D1F" w:rsidRDefault="00613D1F" w:rsidP="00613D1F">
            <w:pPr>
              <w:pStyle w:val="Akapitzlist"/>
              <w:numPr>
                <w:ilvl w:val="0"/>
                <w:numId w:val="29"/>
              </w:numPr>
              <w:ind w:left="455"/>
              <w:rPr>
                <w:noProof/>
              </w:rPr>
            </w:pPr>
            <w:r>
              <w:rPr>
                <w:noProof/>
              </w:rPr>
              <w:t>„</w:t>
            </w:r>
            <w:r>
              <w:t>Pałac pamięci i inne mnemotechniki</w:t>
            </w:r>
            <w:r>
              <w:rPr>
                <w:noProof/>
              </w:rPr>
              <w:t>.” -</w:t>
            </w:r>
            <w:r>
              <w:t xml:space="preserve"> jak je wykorzystać do zapamiętywania słownictwa i fraz?</w:t>
            </w:r>
          </w:p>
          <w:p w14:paraId="7EAA2F54" w14:textId="632F3D99" w:rsidR="00613D1F" w:rsidRPr="004E72B0" w:rsidRDefault="00613D1F" w:rsidP="00613D1F">
            <w:pPr>
              <w:pStyle w:val="Akapitzlist"/>
              <w:numPr>
                <w:ilvl w:val="0"/>
                <w:numId w:val="29"/>
              </w:numPr>
              <w:ind w:left="455"/>
            </w:pPr>
            <w:r w:rsidRPr="004E72B0">
              <w:t>Jak tworzyć skojarzenia i akronimy, aby ułatwić zapamiętywanie gramatyki i wymowy?</w:t>
            </w:r>
          </w:p>
          <w:p w14:paraId="1E014EFB" w14:textId="1E795CEE" w:rsidR="00613D1F" w:rsidRPr="004E72B0" w:rsidRDefault="00613D1F" w:rsidP="00613D1F">
            <w:pPr>
              <w:pStyle w:val="Akapitzlist"/>
              <w:numPr>
                <w:ilvl w:val="0"/>
                <w:numId w:val="29"/>
              </w:numPr>
              <w:ind w:left="455"/>
            </w:pPr>
            <w:r w:rsidRPr="004E72B0">
              <w:t>Jak wykorzystać muzykę i rymy do zapamiętywania języka obcego?</w:t>
            </w:r>
          </w:p>
          <w:p w14:paraId="56FBE8DF" w14:textId="5DBFD6FC" w:rsidR="00613D1F" w:rsidRPr="004E72B0" w:rsidRDefault="00613D1F" w:rsidP="00613D1F">
            <w:pPr>
              <w:pStyle w:val="Akapitzlist"/>
              <w:numPr>
                <w:ilvl w:val="0"/>
                <w:numId w:val="29"/>
              </w:numPr>
              <w:ind w:left="455"/>
            </w:pPr>
            <w:r w:rsidRPr="004E72B0">
              <w:t>Jak wykorzystać gry i zabawy do aktywnego uczenia się i utrwalania języka?</w:t>
            </w:r>
          </w:p>
          <w:p w14:paraId="4144555D" w14:textId="125F70CB" w:rsidR="00613D1F" w:rsidRPr="004E72B0" w:rsidRDefault="00613D1F" w:rsidP="00613D1F">
            <w:pPr>
              <w:pStyle w:val="Akapitzlist"/>
              <w:numPr>
                <w:ilvl w:val="0"/>
                <w:numId w:val="29"/>
              </w:numPr>
              <w:ind w:left="455"/>
            </w:pPr>
            <w:r w:rsidRPr="004E72B0">
              <w:t>Jak wykorzystać powtórki i recykling do poprawy pamięci?</w:t>
            </w:r>
          </w:p>
          <w:p w14:paraId="55D2AE87" w14:textId="0A80EF9B" w:rsidR="00613D1F" w:rsidRPr="004E72B0" w:rsidRDefault="00613D1F" w:rsidP="00613D1F">
            <w:pPr>
              <w:pStyle w:val="Akapitzlist"/>
              <w:numPr>
                <w:ilvl w:val="0"/>
                <w:numId w:val="29"/>
              </w:numPr>
              <w:ind w:left="455"/>
            </w:pPr>
            <w:r w:rsidRPr="004E72B0">
              <w:t>Jak wykorzystać wizualizację i obrazy do zapamiętywania słownictwa?</w:t>
            </w:r>
          </w:p>
          <w:p w14:paraId="0B66F407" w14:textId="09155CDF" w:rsidR="00613D1F" w:rsidRPr="004E72B0" w:rsidRDefault="00613D1F" w:rsidP="00613D1F">
            <w:pPr>
              <w:pStyle w:val="Akapitzlist"/>
              <w:numPr>
                <w:ilvl w:val="0"/>
                <w:numId w:val="29"/>
              </w:numPr>
              <w:ind w:left="455"/>
            </w:pPr>
            <w:r w:rsidRPr="004E72B0">
              <w:t>Jak wykorzystać story-</w:t>
            </w:r>
            <w:proofErr w:type="spellStart"/>
            <w:r w:rsidRPr="004E72B0">
              <w:t>telling</w:t>
            </w:r>
            <w:proofErr w:type="spellEnd"/>
            <w:r w:rsidRPr="004E72B0">
              <w:t xml:space="preserve"> do zapamiętywania struktur i zdań?</w:t>
            </w:r>
          </w:p>
          <w:p w14:paraId="21333AF0" w14:textId="14FDD368" w:rsidR="00613D1F" w:rsidRPr="004E72B0" w:rsidRDefault="00613D1F" w:rsidP="00613D1F">
            <w:pPr>
              <w:pStyle w:val="Akapitzlist"/>
              <w:numPr>
                <w:ilvl w:val="0"/>
                <w:numId w:val="29"/>
              </w:numPr>
              <w:ind w:left="455"/>
            </w:pPr>
            <w:r w:rsidRPr="004E72B0">
              <w:t>Jak wykorzystać fiszki do szybkiego i łatwego zapamiętywania?</w:t>
            </w:r>
          </w:p>
          <w:p w14:paraId="60D72E9F" w14:textId="73738D77" w:rsidR="00613D1F" w:rsidRPr="004E72B0" w:rsidRDefault="00613D1F" w:rsidP="00613D1F">
            <w:pPr>
              <w:pStyle w:val="Akapitzlist"/>
              <w:numPr>
                <w:ilvl w:val="0"/>
                <w:numId w:val="29"/>
              </w:numPr>
              <w:ind w:left="455"/>
            </w:pPr>
            <w:r w:rsidRPr="004E72B0">
              <w:t>Jak wykorzystać cele i plany do motywowania i organizowania uczenia się także na wysokich poziomach zaawansowania?</w:t>
            </w:r>
          </w:p>
          <w:p w14:paraId="19A83507" w14:textId="766EF2DA" w:rsidR="00613D1F" w:rsidRPr="004E72B0" w:rsidRDefault="00613D1F" w:rsidP="00613D1F">
            <w:pPr>
              <w:pStyle w:val="Akapitzlist"/>
              <w:numPr>
                <w:ilvl w:val="0"/>
                <w:numId w:val="29"/>
              </w:numPr>
              <w:ind w:left="455"/>
            </w:pPr>
            <w:r w:rsidRPr="004E72B0">
              <w:t>Jak wykorzystać emocje i humor do zwiększenia zaangażowania i przyjemności z uczenia się?</w:t>
            </w:r>
          </w:p>
          <w:p w14:paraId="338276E8" w14:textId="367E3CCA" w:rsidR="00613D1F" w:rsidRPr="004E72B0" w:rsidRDefault="00613D1F" w:rsidP="00613D1F">
            <w:pPr>
              <w:pStyle w:val="Akapitzlist"/>
              <w:numPr>
                <w:ilvl w:val="0"/>
                <w:numId w:val="29"/>
              </w:numPr>
              <w:ind w:left="455"/>
            </w:pPr>
            <w:r w:rsidRPr="004E72B0">
              <w:t>Jak wykorzystać mapy myśli, schematy i diagramy do uporządkowania informacji językowych i lepszego zapamiętywania?</w:t>
            </w:r>
          </w:p>
          <w:p w14:paraId="1DA653B2" w14:textId="6CC7CD17" w:rsidR="00613D1F" w:rsidRPr="004E72B0" w:rsidRDefault="00613D1F" w:rsidP="00613D1F">
            <w:pPr>
              <w:pStyle w:val="Akapitzlist"/>
              <w:numPr>
                <w:ilvl w:val="0"/>
                <w:numId w:val="29"/>
              </w:numPr>
              <w:ind w:left="455"/>
            </w:pPr>
            <w:r w:rsidRPr="004E72B0">
              <w:t>Jak wykorzystać testy i quizy do sprawdzenia i poprawy pamięci?</w:t>
            </w:r>
          </w:p>
          <w:p w14:paraId="3C77BEC5" w14:textId="6F7B4DF2" w:rsidR="00613D1F" w:rsidRPr="004E72B0" w:rsidRDefault="00613D1F" w:rsidP="00613D1F">
            <w:pPr>
              <w:pStyle w:val="Akapitzlist"/>
              <w:numPr>
                <w:ilvl w:val="0"/>
                <w:numId w:val="29"/>
              </w:numPr>
              <w:ind w:left="455"/>
            </w:pPr>
            <w:r w:rsidRPr="004E72B0">
              <w:t>Jak wykorzystać transfery i połączenia do wykorzystania wcześniejszej wiedzy i doświadczenia do uczenia się nowego języka?</w:t>
            </w:r>
          </w:p>
          <w:p w14:paraId="220195AE" w14:textId="7B2F553B" w:rsidR="00613D1F" w:rsidRPr="004E72B0" w:rsidRDefault="00613D1F" w:rsidP="00613D1F">
            <w:pPr>
              <w:pStyle w:val="Akapitzlist"/>
              <w:numPr>
                <w:ilvl w:val="0"/>
                <w:numId w:val="29"/>
              </w:numPr>
              <w:ind w:left="455"/>
            </w:pPr>
            <w:r w:rsidRPr="004E72B0">
              <w:t>Jak wykorzystać wpływ emocji na procesy zapamiętywania?</w:t>
            </w:r>
          </w:p>
          <w:p w14:paraId="238C63F0" w14:textId="705648A3" w:rsidR="00613D1F" w:rsidRPr="004E72B0" w:rsidRDefault="00613D1F" w:rsidP="00613D1F">
            <w:pPr>
              <w:pStyle w:val="Akapitzlist"/>
              <w:numPr>
                <w:ilvl w:val="0"/>
                <w:numId w:val="29"/>
              </w:numPr>
              <w:ind w:left="455"/>
            </w:pPr>
            <w:r w:rsidRPr="004E72B0">
              <w:t>Jak wykorzystać ruch dla lepszego zapamiętywania?</w:t>
            </w:r>
          </w:p>
          <w:p w14:paraId="72D0FAC3" w14:textId="4F4E3F50" w:rsidR="00613D1F" w:rsidRPr="004E72B0" w:rsidRDefault="00613D1F" w:rsidP="00613D1F">
            <w:pPr>
              <w:pStyle w:val="Akapitzlist"/>
              <w:numPr>
                <w:ilvl w:val="0"/>
                <w:numId w:val="29"/>
              </w:numPr>
              <w:ind w:left="455"/>
            </w:pPr>
            <w:r w:rsidRPr="004E72B0">
              <w:t>Jakie aplikacje i narzędzia online będą wspierać pamięć Twojego ucznia?</w:t>
            </w:r>
          </w:p>
          <w:p w14:paraId="4B5640A6" w14:textId="6A0C2B2C" w:rsidR="00613D1F" w:rsidRPr="004E72B0" w:rsidRDefault="00613D1F" w:rsidP="00613D1F">
            <w:pPr>
              <w:pStyle w:val="Akapitzlist"/>
              <w:numPr>
                <w:ilvl w:val="0"/>
                <w:numId w:val="29"/>
              </w:numPr>
              <w:ind w:left="455"/>
            </w:pPr>
            <w:r w:rsidRPr="004E72B0">
              <w:t>Kreatywne zadania a szybsze zapamiętywanie: jakie aktywności wykorzystać na lekcji?</w:t>
            </w:r>
          </w:p>
          <w:p w14:paraId="58AF8A14" w14:textId="3BA2082B" w:rsidR="00613D1F" w:rsidRDefault="00613D1F" w:rsidP="00613D1F">
            <w:pPr>
              <w:pStyle w:val="Akapitzlist"/>
              <w:numPr>
                <w:ilvl w:val="0"/>
                <w:numId w:val="29"/>
              </w:numPr>
              <w:ind w:left="455"/>
            </w:pPr>
            <w:r w:rsidRPr="004E72B0">
              <w:t>Jak wykorzystać podobieństwa i różnice między językiem ojczystym a obcym do ułatwienia zrozumienia i zapamiętywania nowych informacji?</w:t>
            </w:r>
          </w:p>
        </w:tc>
      </w:tr>
    </w:tbl>
    <w:p w14:paraId="311C33EB" w14:textId="77777777" w:rsidR="00740530" w:rsidRDefault="00740530" w:rsidP="00740530"/>
    <w:p w14:paraId="7E3E18DE" w14:textId="1D2BB71A" w:rsidR="0065379C" w:rsidRPr="00A438B5" w:rsidRDefault="0065379C" w:rsidP="00CE72D4">
      <w:pPr>
        <w:pStyle w:val="Akapitzlist"/>
        <w:numPr>
          <w:ilvl w:val="0"/>
          <w:numId w:val="44"/>
        </w:numPr>
        <w:spacing w:after="60" w:line="240" w:lineRule="auto"/>
        <w:ind w:left="0" w:hanging="284"/>
        <w:contextualSpacing w:val="0"/>
        <w:rPr>
          <w:b/>
        </w:rPr>
      </w:pPr>
      <w:r w:rsidRPr="00A438B5">
        <w:rPr>
          <w:b/>
        </w:rPr>
        <w:t>Wykonawca zobowiązany jest w cenie organizacji szkolenia zapewnić:</w:t>
      </w:r>
    </w:p>
    <w:p w14:paraId="2F4D01DF" w14:textId="77777777" w:rsidR="0065379C" w:rsidRPr="0065379C" w:rsidRDefault="0065379C" w:rsidP="00B93CEC">
      <w:pPr>
        <w:numPr>
          <w:ilvl w:val="0"/>
          <w:numId w:val="1"/>
        </w:numPr>
        <w:spacing w:after="60" w:line="240" w:lineRule="auto"/>
        <w:ind w:left="286" w:right="-313" w:hangingChars="130" w:hanging="286"/>
        <w:jc w:val="both"/>
      </w:pPr>
      <w:r w:rsidRPr="0065379C">
        <w:t>program z zakresu objętego szkoleniem, zawierający treści umożliwiające przystąpienie do egzaminu i uzyskanie certyfikatu potwierdzającego nabycie kwalifikacji zgodnie z Obwieszczeniem Ministra Sportu i Turystyki z dnia 2018-11-20 r. w sprawie włączenia kwalifikacji rynkowej “Przygotowywanie potraw zgodnie z trendami rynkowymi i zasadami zdrowego żywienia” do Zintegrowanego Systemu Kwalifikacji (Monitor Polski z dnia 2018-12-05 r., poz. 1190). Program będzie zawierał następujące elementy: nazwę formy kształcenia; czas trwania, liczbę godzin kształcenia i sposób jego organizacji; wymagania wstępne dla uczestników i słuchaczy, które w przypadku słuchaczy kwalifikacyjnych kursów zawodowych i uczestników kursów umiejętności zawodowych uwzględniają także szczególne uwarunkowania związane z kształceniem w danym zawodzie lub kwalifikacji wyodrębnionej w zawodzie, określone w klasyfikacji zawodów szkolnictwa branżowego; cele kształcenia i sposoby ich osiągania, z uwzględnieniem możliwości indywidualizacji pracy słuchaczy kwalifikacyjnych kursów zawodowych lub uczestników kształcenia w formach pozaszkolnych, o których mowa w art. 117 ust. 1a pkt 2–5 ustawy  z dnia 14 grudnia 2016 r. - Prawo oświatowe, w zależności od ich potrzeb i możliwości; plan nauczania określający nazwę zajęć oraz ich wymiar; treści nauczania w zakresie poszczególnych zajęć; opis efektów kształcenia; wykaz literatury oraz niezbędnych środków i materiałów dydaktycznych; sposób i formę zaliczenia</w:t>
      </w:r>
    </w:p>
    <w:p w14:paraId="384DA05A" w14:textId="77777777" w:rsidR="0065379C" w:rsidRPr="0065379C" w:rsidRDefault="0065379C" w:rsidP="00B93CEC">
      <w:pPr>
        <w:numPr>
          <w:ilvl w:val="0"/>
          <w:numId w:val="1"/>
        </w:numPr>
        <w:spacing w:after="60" w:line="240" w:lineRule="auto"/>
        <w:ind w:left="286" w:right="-313" w:hangingChars="130" w:hanging="286"/>
        <w:jc w:val="both"/>
      </w:pPr>
      <w:r w:rsidRPr="0065379C">
        <w:t>wykładowców/instruktorów o odpowiednich kwalifikacjach i doświadczeniu niezbędnym do prawidłowej realizacji kursu objętego przedmiotem zamówienia zgodnie z obowiązującymi w tym zakresie przepisami prawa</w:t>
      </w:r>
    </w:p>
    <w:p w14:paraId="150D7C75" w14:textId="77777777" w:rsidR="0065379C" w:rsidRPr="0065379C" w:rsidRDefault="0065379C" w:rsidP="00B93CEC">
      <w:pPr>
        <w:numPr>
          <w:ilvl w:val="0"/>
          <w:numId w:val="3"/>
        </w:numPr>
        <w:spacing w:after="60" w:line="240" w:lineRule="auto"/>
        <w:ind w:left="286" w:right="-313" w:hangingChars="130" w:hanging="286"/>
        <w:jc w:val="both"/>
      </w:pPr>
      <w:r w:rsidRPr="0065379C">
        <w:t>dostęp do wszystkich urządzeń, sprzętu, materiałów, produktów i artykułów spożywczych, niezbędnych do prawidłowej realizacji przedmiotu zamówienia,</w:t>
      </w:r>
    </w:p>
    <w:p w14:paraId="416C4D3A" w14:textId="77777777" w:rsidR="0065379C" w:rsidRPr="0065379C" w:rsidRDefault="0065379C" w:rsidP="00B93CEC">
      <w:pPr>
        <w:numPr>
          <w:ilvl w:val="0"/>
          <w:numId w:val="3"/>
        </w:numPr>
        <w:spacing w:after="60" w:line="240" w:lineRule="auto"/>
        <w:ind w:left="286" w:right="-313" w:hangingChars="130" w:hanging="286"/>
        <w:jc w:val="both"/>
      </w:pPr>
      <w:r w:rsidRPr="0065379C">
        <w:t>materiały szkoleniowe, w tym co najmniej: brulion formatu A5, długopis, materiały omawiające w sposób kompletny program kursu pozwalające na pogłębienie zdobytej wiedzy przez uczestników projektu,</w:t>
      </w:r>
    </w:p>
    <w:p w14:paraId="72DB70CD" w14:textId="77777777" w:rsidR="0065379C" w:rsidRPr="0065379C" w:rsidRDefault="0065379C" w:rsidP="00B93CEC">
      <w:pPr>
        <w:numPr>
          <w:ilvl w:val="0"/>
          <w:numId w:val="3"/>
        </w:numPr>
        <w:spacing w:after="60" w:line="240" w:lineRule="auto"/>
        <w:ind w:left="286" w:right="-313" w:hangingChars="130" w:hanging="286"/>
        <w:jc w:val="both"/>
      </w:pPr>
      <w:r w:rsidRPr="0065379C">
        <w:t>przeprowadzenie egzaminu wewnętrznego obejmującego wszystkie moduły szkolenia</w:t>
      </w:r>
    </w:p>
    <w:p w14:paraId="6783544B" w14:textId="3DE92B0F" w:rsidR="0065379C" w:rsidRPr="0065379C" w:rsidRDefault="0065379C" w:rsidP="00B93CEC">
      <w:pPr>
        <w:numPr>
          <w:ilvl w:val="0"/>
          <w:numId w:val="3"/>
        </w:numPr>
        <w:spacing w:after="60" w:line="240" w:lineRule="auto"/>
        <w:ind w:left="286" w:right="-313" w:hangingChars="130" w:hanging="286"/>
        <w:jc w:val="both"/>
      </w:pPr>
      <w:r w:rsidRPr="0065379C">
        <w:t>wydanie uczestnikowi zaświadczenia ukończenia szkolenia wraz z suplementem zawierającym wykaz treści edukacyjnych, wymiar godzin oraz uzyskane efekty uczenia się, oznakowanych w logo FE, Flagę RP, logo województwa kujawsko-pomorskiego oraz logo UE podczas ostatniego dnia zajęć (logo w</w:t>
      </w:r>
      <w:r w:rsidR="00006148">
        <w:t> </w:t>
      </w:r>
      <w:r w:rsidRPr="0065379C">
        <w:t>barwach kolorowych)</w:t>
      </w:r>
    </w:p>
    <w:p w14:paraId="3445A9C6" w14:textId="031BC08F" w:rsidR="0065379C" w:rsidRPr="0065379C" w:rsidRDefault="0065379C" w:rsidP="00B93CEC">
      <w:pPr>
        <w:numPr>
          <w:ilvl w:val="0"/>
          <w:numId w:val="3"/>
        </w:numPr>
        <w:spacing w:after="60" w:line="240" w:lineRule="auto"/>
        <w:ind w:left="286" w:right="-313" w:hangingChars="130" w:hanging="286"/>
        <w:jc w:val="both"/>
      </w:pPr>
      <w:r w:rsidRPr="0065379C">
        <w:t>zorganizowanie i opłacenie egzaminu zewnętrznego  dla uczestnika szkolenia, nadającego kwalifikacje zgodnie z ustawą z dnia 22 grudnia 2015 r. o</w:t>
      </w:r>
      <w:r w:rsidR="00006148">
        <w:t> </w:t>
      </w:r>
      <w:r w:rsidRPr="0065379C">
        <w:t>Zintegrowanym Systemie Kwalifikacji, Egzamin odbędzie się w miejscu organizacji kursu dla danej grupy. W przypadku innego miejsca realizacji egzaminów niż sale zapewnione przez Zamawiającego - Wykonawca zapewni transport uczestników do tego miejsca i z powrotem.</w:t>
      </w:r>
    </w:p>
    <w:p w14:paraId="6F8ED350" w14:textId="2532903A" w:rsidR="0065379C" w:rsidRPr="0065379C" w:rsidRDefault="0065379C" w:rsidP="00B93CEC">
      <w:pPr>
        <w:numPr>
          <w:ilvl w:val="0"/>
          <w:numId w:val="3"/>
        </w:numPr>
        <w:spacing w:after="60" w:line="240" w:lineRule="auto"/>
        <w:ind w:left="286" w:right="-313" w:hangingChars="130" w:hanging="286"/>
        <w:jc w:val="both"/>
      </w:pPr>
      <w:r w:rsidRPr="0065379C">
        <w:t xml:space="preserve">wydanie certyfikatu potwierdzającego kwalifikacje dla uczestników, który pozytywnie ukończył proces walidacji zewnętrznej – dopełnienie tego warunku będzie należało do Wykonawcy. </w:t>
      </w:r>
    </w:p>
    <w:p w14:paraId="1E41DAD9" w14:textId="4F6E6D7F" w:rsidR="0065379C" w:rsidRPr="0065379C" w:rsidRDefault="0065379C" w:rsidP="00B93CEC">
      <w:pPr>
        <w:numPr>
          <w:ilvl w:val="0"/>
          <w:numId w:val="3"/>
        </w:numPr>
        <w:spacing w:after="60" w:line="240" w:lineRule="auto"/>
        <w:ind w:left="286" w:right="-313" w:hangingChars="130" w:hanging="286"/>
        <w:jc w:val="both"/>
      </w:pPr>
      <w:r w:rsidRPr="0065379C">
        <w:t>prowadzenia i przekazania Zamawiającemu dokumentacji (wzory dokumentów zostaną przekazane Wykonawcy przez Zamawiającego) w terminie do 7</w:t>
      </w:r>
      <w:r w:rsidR="00006148">
        <w:t> </w:t>
      </w:r>
      <w:r w:rsidRPr="0065379C">
        <w:t>dni po zakończeniu realizacji przedmiotu zamówienia dla każdego uczestnika lub uczestniczki projektu, w szczególności dokumentacji potwierdzającej wykonanie usługi i jej zakresu w postaci m.in.</w:t>
      </w:r>
    </w:p>
    <w:p w14:paraId="5F7589DA" w14:textId="77777777" w:rsidR="0065379C" w:rsidRPr="0065379C" w:rsidRDefault="0065379C" w:rsidP="00B93CEC">
      <w:pPr>
        <w:numPr>
          <w:ilvl w:val="0"/>
          <w:numId w:val="4"/>
        </w:numPr>
        <w:spacing w:after="60" w:line="240" w:lineRule="auto"/>
        <w:ind w:leftChars="127" w:left="565" w:right="-313" w:hangingChars="130" w:hanging="286"/>
        <w:jc w:val="both"/>
      </w:pPr>
      <w:r w:rsidRPr="0065379C">
        <w:t>oryginału dziennika zajęć zawierającego tematy poszczególnych zajęć, wymiar godzin, nazwisko prowadzącego wraz z jego podpisem potwierdzającym faktyczne przeprowadzenie zajęć,</w:t>
      </w:r>
    </w:p>
    <w:p w14:paraId="3B3653ED" w14:textId="77777777" w:rsidR="0065379C" w:rsidRPr="0065379C" w:rsidRDefault="0065379C" w:rsidP="00B93CEC">
      <w:pPr>
        <w:numPr>
          <w:ilvl w:val="0"/>
          <w:numId w:val="4"/>
        </w:numPr>
        <w:spacing w:after="60" w:line="240" w:lineRule="auto"/>
        <w:ind w:leftChars="127" w:left="565" w:right="-313" w:hangingChars="130" w:hanging="286"/>
        <w:jc w:val="both"/>
      </w:pPr>
      <w:r w:rsidRPr="0065379C">
        <w:t xml:space="preserve">harmonogramu szkolenia </w:t>
      </w:r>
    </w:p>
    <w:p w14:paraId="2E3E7BDF" w14:textId="77777777" w:rsidR="0065379C" w:rsidRPr="0065379C" w:rsidRDefault="0065379C" w:rsidP="00B93CEC">
      <w:pPr>
        <w:numPr>
          <w:ilvl w:val="0"/>
          <w:numId w:val="4"/>
        </w:numPr>
        <w:spacing w:after="60" w:line="240" w:lineRule="auto"/>
        <w:ind w:leftChars="127" w:left="565" w:right="-313" w:hangingChars="130" w:hanging="286"/>
        <w:jc w:val="both"/>
      </w:pPr>
      <w:r w:rsidRPr="0065379C">
        <w:t>oryginału imiennych list obecności z własnoręcznymi podpisami uczestników kursu,</w:t>
      </w:r>
    </w:p>
    <w:p w14:paraId="2E22EC82" w14:textId="77777777" w:rsidR="0065379C" w:rsidRPr="0065379C" w:rsidRDefault="0065379C" w:rsidP="00B93CEC">
      <w:pPr>
        <w:numPr>
          <w:ilvl w:val="0"/>
          <w:numId w:val="4"/>
        </w:numPr>
        <w:spacing w:after="60" w:line="240" w:lineRule="auto"/>
        <w:ind w:leftChars="127" w:left="565" w:right="-313" w:hangingChars="130" w:hanging="286"/>
        <w:jc w:val="both"/>
      </w:pPr>
      <w:r w:rsidRPr="0065379C">
        <w:t xml:space="preserve">oryginałów imiennych list uczestników wraz z ich podpisami potwierdzających odbiór materiałów dydaktycznych oraz potwierdzających odbiór zaświadczeń o ukończeniu kursu, </w:t>
      </w:r>
    </w:p>
    <w:p w14:paraId="0CD8108B" w14:textId="77777777" w:rsidR="0065379C" w:rsidRPr="0065379C" w:rsidRDefault="0065379C" w:rsidP="00B93CEC">
      <w:pPr>
        <w:numPr>
          <w:ilvl w:val="0"/>
          <w:numId w:val="4"/>
        </w:numPr>
        <w:spacing w:after="60" w:line="240" w:lineRule="auto"/>
        <w:ind w:leftChars="127" w:left="565" w:right="-313" w:hangingChars="130" w:hanging="286"/>
        <w:jc w:val="both"/>
      </w:pPr>
      <w:r w:rsidRPr="0065379C">
        <w:t>1 egzemplarza materiałów szkoleniowych (kserokopia),</w:t>
      </w:r>
    </w:p>
    <w:p w14:paraId="57FF6BC0" w14:textId="77777777" w:rsidR="0065379C" w:rsidRPr="0065379C" w:rsidRDefault="0065379C" w:rsidP="00B93CEC">
      <w:pPr>
        <w:numPr>
          <w:ilvl w:val="0"/>
          <w:numId w:val="4"/>
        </w:numPr>
        <w:spacing w:after="60" w:line="240" w:lineRule="auto"/>
        <w:ind w:leftChars="127" w:left="565" w:right="-313" w:hangingChars="130" w:hanging="286"/>
        <w:jc w:val="both"/>
      </w:pPr>
      <w:r w:rsidRPr="0065379C">
        <w:t>protokołu/-ów z egzaminu wewnętrznego</w:t>
      </w:r>
    </w:p>
    <w:p w14:paraId="7CD59AFC" w14:textId="77777777" w:rsidR="0065379C" w:rsidRPr="0065379C" w:rsidRDefault="0065379C" w:rsidP="00B93CEC">
      <w:pPr>
        <w:numPr>
          <w:ilvl w:val="0"/>
          <w:numId w:val="4"/>
        </w:numPr>
        <w:spacing w:after="60" w:line="240" w:lineRule="auto"/>
        <w:ind w:leftChars="127" w:left="565" w:right="-313" w:hangingChars="130" w:hanging="286"/>
        <w:jc w:val="both"/>
      </w:pPr>
      <w:r w:rsidRPr="0065379C">
        <w:t>kserokopii wydanego uczestnikowi zaświadczenia (potwierdzonego za zgodność z oryginałem) o ukończeniu szkolenia, wraz z suplementem zawierającym wykaz treści edukacyjnych i wymiar godzinowy oraz uzyskane przez uczestnika efekty uczenia się,</w:t>
      </w:r>
    </w:p>
    <w:p w14:paraId="29A7A784" w14:textId="77777777" w:rsidR="0065379C" w:rsidRPr="0065379C" w:rsidRDefault="0065379C" w:rsidP="00B93CEC">
      <w:pPr>
        <w:numPr>
          <w:ilvl w:val="0"/>
          <w:numId w:val="4"/>
        </w:numPr>
        <w:spacing w:after="60" w:line="240" w:lineRule="auto"/>
        <w:ind w:leftChars="127" w:left="565" w:hangingChars="130" w:hanging="286"/>
        <w:jc w:val="both"/>
      </w:pPr>
      <w:r w:rsidRPr="0065379C">
        <w:t>rejestru wydawanych zaświadczeń,</w:t>
      </w:r>
    </w:p>
    <w:p w14:paraId="1FD23112" w14:textId="77777777" w:rsidR="0065379C" w:rsidRPr="0065379C" w:rsidRDefault="0065379C" w:rsidP="00B93CEC">
      <w:pPr>
        <w:numPr>
          <w:ilvl w:val="0"/>
          <w:numId w:val="4"/>
        </w:numPr>
        <w:spacing w:after="60" w:line="240" w:lineRule="auto"/>
        <w:ind w:leftChars="127" w:left="565" w:hangingChars="130" w:hanging="286"/>
        <w:jc w:val="both"/>
      </w:pPr>
      <w:r w:rsidRPr="0065379C">
        <w:t>kserokopii wydanego uczestnikowi certyfikatu potwierdzającego nabycie kwalifikacji</w:t>
      </w:r>
    </w:p>
    <w:p w14:paraId="5DB14944" w14:textId="77777777" w:rsidR="0065379C" w:rsidRPr="0065379C" w:rsidRDefault="0065379C" w:rsidP="00B93CEC">
      <w:pPr>
        <w:numPr>
          <w:ilvl w:val="0"/>
          <w:numId w:val="4"/>
        </w:numPr>
        <w:spacing w:after="60" w:line="240" w:lineRule="auto"/>
        <w:ind w:leftChars="127" w:left="565" w:hangingChars="130" w:hanging="286"/>
        <w:jc w:val="both"/>
      </w:pPr>
      <w:r w:rsidRPr="0065379C">
        <w:t>dokumentacji fotograficznej (minimum 10 zdjęć) z realizacji przedmiotu zamówienia w formie elektronicznej,</w:t>
      </w:r>
    </w:p>
    <w:p w14:paraId="7554ABB6" w14:textId="77777777" w:rsidR="0065379C" w:rsidRPr="0065379C" w:rsidRDefault="0065379C" w:rsidP="00B93CEC">
      <w:pPr>
        <w:numPr>
          <w:ilvl w:val="0"/>
          <w:numId w:val="4"/>
        </w:numPr>
        <w:spacing w:after="60" w:line="240" w:lineRule="auto"/>
        <w:ind w:leftChars="127" w:left="565" w:hangingChars="130" w:hanging="286"/>
        <w:jc w:val="both"/>
      </w:pPr>
      <w:r w:rsidRPr="0065379C">
        <w:t>oryginałów ankiet ewaluacyjnych</w:t>
      </w:r>
    </w:p>
    <w:p w14:paraId="4C4C688A" w14:textId="77777777" w:rsidR="0065379C" w:rsidRPr="0065379C" w:rsidRDefault="0065379C" w:rsidP="00B93CEC">
      <w:pPr>
        <w:numPr>
          <w:ilvl w:val="0"/>
          <w:numId w:val="4"/>
        </w:numPr>
        <w:spacing w:after="60" w:line="240" w:lineRule="auto"/>
        <w:ind w:leftChars="127" w:left="565" w:hangingChars="130" w:hanging="286"/>
        <w:jc w:val="both"/>
      </w:pPr>
      <w:r w:rsidRPr="0065379C">
        <w:t>protokołu odbioru usługi</w:t>
      </w:r>
    </w:p>
    <w:p w14:paraId="2A53670D" w14:textId="77777777" w:rsidR="0065379C" w:rsidRPr="0065379C" w:rsidRDefault="0065379C" w:rsidP="00B93CEC">
      <w:pPr>
        <w:numPr>
          <w:ilvl w:val="0"/>
          <w:numId w:val="4"/>
        </w:numPr>
        <w:spacing w:after="60" w:line="240" w:lineRule="auto"/>
        <w:ind w:leftChars="127" w:left="565" w:hangingChars="130" w:hanging="286"/>
        <w:jc w:val="both"/>
      </w:pPr>
      <w:r w:rsidRPr="0065379C">
        <w:t>wszelkiej innej dokumentacji dotyczącej przeprowadzonego kursu.</w:t>
      </w:r>
    </w:p>
    <w:p w14:paraId="5CA52D4C" w14:textId="77777777" w:rsidR="0065379C" w:rsidRPr="0065379C" w:rsidRDefault="0065379C" w:rsidP="00B93CEC">
      <w:pPr>
        <w:numPr>
          <w:ilvl w:val="0"/>
          <w:numId w:val="5"/>
        </w:numPr>
        <w:spacing w:after="60" w:line="240" w:lineRule="auto"/>
        <w:ind w:left="0" w:hanging="284"/>
        <w:jc w:val="both"/>
      </w:pPr>
      <w:r w:rsidRPr="0065379C">
        <w:rPr>
          <w:b/>
        </w:rPr>
        <w:t>Wykonawca w okresie świadczenia usług będzie zobowiązany do:</w:t>
      </w:r>
    </w:p>
    <w:p w14:paraId="47C792B4" w14:textId="77777777" w:rsidR="0065379C" w:rsidRPr="0065379C" w:rsidRDefault="0065379C" w:rsidP="00B93CEC">
      <w:pPr>
        <w:numPr>
          <w:ilvl w:val="0"/>
          <w:numId w:val="2"/>
        </w:numPr>
        <w:spacing w:after="60" w:line="240" w:lineRule="auto"/>
        <w:ind w:left="284" w:right="-313" w:hangingChars="129" w:hanging="284"/>
        <w:jc w:val="both"/>
      </w:pPr>
      <w:r w:rsidRPr="0065379C">
        <w:t>uzgodnienia z Zamawiającym niezwłocznie po podpisaniu umowy (do 10 dni od podpisania umowy harmonogramu zajęć kursu uwzględniającego ograniczenia uczestników, związane z obowiązkami zawodowymi</w:t>
      </w:r>
    </w:p>
    <w:p w14:paraId="4E53D1EA" w14:textId="77777777" w:rsidR="0065379C" w:rsidRPr="0065379C" w:rsidRDefault="0065379C" w:rsidP="00B93CEC">
      <w:pPr>
        <w:numPr>
          <w:ilvl w:val="0"/>
          <w:numId w:val="3"/>
        </w:numPr>
        <w:spacing w:after="60" w:line="240" w:lineRule="auto"/>
        <w:ind w:left="284" w:right="-313" w:hangingChars="129" w:hanging="284"/>
        <w:jc w:val="both"/>
      </w:pPr>
      <w:r w:rsidRPr="0065379C">
        <w:t>do stałej współpracy z personelem projektu;</w:t>
      </w:r>
    </w:p>
    <w:p w14:paraId="00A8E5A3" w14:textId="77777777" w:rsidR="0065379C" w:rsidRPr="0065379C" w:rsidRDefault="0065379C" w:rsidP="00B93CEC">
      <w:pPr>
        <w:numPr>
          <w:ilvl w:val="0"/>
          <w:numId w:val="3"/>
        </w:numPr>
        <w:spacing w:after="60" w:line="240" w:lineRule="auto"/>
        <w:ind w:left="284" w:right="-313" w:hangingChars="129" w:hanging="284"/>
        <w:jc w:val="both"/>
      </w:pPr>
      <w:r w:rsidRPr="0065379C">
        <w:t>do informowania Zamawiającego o wszystkich znanych okolicznościach mogących wpłynąć na realizację zadań, do których jest zobowiązany;</w:t>
      </w:r>
    </w:p>
    <w:p w14:paraId="6A7E59B5" w14:textId="77777777" w:rsidR="0065379C" w:rsidRPr="0065379C" w:rsidRDefault="0065379C" w:rsidP="00B93CEC">
      <w:pPr>
        <w:numPr>
          <w:ilvl w:val="0"/>
          <w:numId w:val="3"/>
        </w:numPr>
        <w:spacing w:after="60" w:line="240" w:lineRule="auto"/>
        <w:ind w:left="284" w:right="-313" w:hangingChars="129" w:hanging="284"/>
        <w:jc w:val="both"/>
      </w:pPr>
      <w:r w:rsidRPr="0065379C">
        <w:t>rozliczania z Zamawiającym na podstawie dokumentu księgowego wystawionego przez Wykonawcę;</w:t>
      </w:r>
    </w:p>
    <w:p w14:paraId="0C445724" w14:textId="77777777" w:rsidR="0065379C" w:rsidRPr="0065379C" w:rsidRDefault="0065379C" w:rsidP="00B93CEC">
      <w:pPr>
        <w:numPr>
          <w:ilvl w:val="0"/>
          <w:numId w:val="3"/>
        </w:numPr>
        <w:spacing w:after="60" w:line="240" w:lineRule="auto"/>
        <w:ind w:left="284" w:right="-313" w:hangingChars="129" w:hanging="284"/>
        <w:jc w:val="both"/>
      </w:pPr>
      <w:r w:rsidRPr="0065379C">
        <w:t>niezwłocznego przekazywania w formie telefonicznej lub e-mail informacji o każdym Uczestniku/ Uczestniczce, który/a opuszcza zajęcia lub posiada innego rodzaju zaległości;</w:t>
      </w:r>
    </w:p>
    <w:p w14:paraId="34CFAB9D" w14:textId="10F9D61B" w:rsidR="0065379C" w:rsidRPr="0065379C" w:rsidRDefault="0065379C" w:rsidP="00B93CEC">
      <w:pPr>
        <w:numPr>
          <w:ilvl w:val="0"/>
          <w:numId w:val="3"/>
        </w:numPr>
        <w:spacing w:after="60" w:line="240" w:lineRule="auto"/>
        <w:ind w:left="284" w:right="-313" w:hangingChars="129" w:hanging="284"/>
        <w:jc w:val="both"/>
      </w:pPr>
      <w:r w:rsidRPr="0065379C">
        <w:t>realizacji przedmiotu zamówienia w miejscu wskazanym przez Zamawiającego, w oparciu o ustalony między Stronami Harmonogram, uaktualniany w</w:t>
      </w:r>
      <w:r w:rsidR="00B93CEC">
        <w:t> </w:t>
      </w:r>
      <w:r w:rsidRPr="0065379C">
        <w:t>odniesieniu do mo</w:t>
      </w:r>
      <w:r w:rsidR="005E2891">
        <w:t>żliwości  i potrzeb Uczestnika/Uczestni</w:t>
      </w:r>
      <w:r w:rsidRPr="0065379C">
        <w:t>czk</w:t>
      </w:r>
      <w:r w:rsidR="005E2891">
        <w:t>i</w:t>
      </w:r>
      <w:r w:rsidRPr="0065379C">
        <w:t xml:space="preserve"> szkolenia.</w:t>
      </w:r>
    </w:p>
    <w:p w14:paraId="1DF76DF8" w14:textId="0A8ED94A" w:rsidR="0065379C" w:rsidRPr="0065379C" w:rsidRDefault="0065379C" w:rsidP="00B93CEC">
      <w:pPr>
        <w:numPr>
          <w:ilvl w:val="0"/>
          <w:numId w:val="5"/>
        </w:numPr>
        <w:spacing w:after="60" w:line="240" w:lineRule="auto"/>
        <w:ind w:leftChars="-129" w:left="1" w:right="-313" w:hangingChars="129" w:hanging="285"/>
        <w:jc w:val="both"/>
      </w:pPr>
      <w:r w:rsidRPr="0065379C">
        <w:rPr>
          <w:b/>
        </w:rPr>
        <w:t xml:space="preserve">Dodatkowe informacje: </w:t>
      </w:r>
      <w:r w:rsidRPr="0065379C">
        <w:t>Wykonawca powinien posiadać zgodę/akredytację na realizację szkoleń w danym obszarze, jeśli wymagają tego przepisy prawa w</w:t>
      </w:r>
      <w:r w:rsidR="00B93CEC">
        <w:t> </w:t>
      </w:r>
      <w:r w:rsidRPr="0065379C">
        <w:t>zakresie realizacji szkolenia.</w:t>
      </w:r>
      <w:r w:rsidR="005E2891">
        <w:t xml:space="preserve"> </w:t>
      </w:r>
      <w:r w:rsidRPr="0065379C">
        <w:t>Zamawiający może udostępnić salę na potrzeby realizacji szkolenia.</w:t>
      </w:r>
    </w:p>
    <w:p w14:paraId="384284F5" w14:textId="77777777" w:rsidR="0065379C" w:rsidRPr="0065379C" w:rsidRDefault="0065379C" w:rsidP="00006148">
      <w:pPr>
        <w:spacing w:after="60" w:line="240" w:lineRule="auto"/>
        <w:ind w:left="927" w:hanging="360"/>
        <w:jc w:val="both"/>
      </w:pPr>
    </w:p>
    <w:p w14:paraId="194ADA84" w14:textId="77777777" w:rsidR="0065379C" w:rsidRPr="0065379C" w:rsidRDefault="0065379C" w:rsidP="00006148">
      <w:pPr>
        <w:spacing w:after="60" w:line="240" w:lineRule="auto"/>
        <w:ind w:left="927" w:hanging="360"/>
        <w:jc w:val="both"/>
        <w:rPr>
          <w:u w:val="single"/>
        </w:rPr>
      </w:pPr>
      <w:r w:rsidRPr="0065379C">
        <w:rPr>
          <w:b/>
          <w:u w:val="single"/>
        </w:rPr>
        <w:t xml:space="preserve">Wymagania do realizacji wszystkich szkoleń </w:t>
      </w:r>
    </w:p>
    <w:p w14:paraId="67ADC375" w14:textId="77777777" w:rsidR="0065379C" w:rsidRPr="0065379C" w:rsidRDefault="0065379C" w:rsidP="00B93CEC">
      <w:pPr>
        <w:numPr>
          <w:ilvl w:val="0"/>
          <w:numId w:val="6"/>
        </w:numPr>
        <w:spacing w:after="60" w:line="240" w:lineRule="auto"/>
        <w:ind w:leftChars="-130" w:left="0" w:right="-313" w:hangingChars="130" w:hanging="286"/>
        <w:jc w:val="both"/>
      </w:pPr>
      <w:r w:rsidRPr="0065379C">
        <w:t>Wykonawca zobowiązany jest przy realizacji zamówienia do równościowej i niedyskryminacyjnej organizacji wszystkich zajęć, uwzględniającej indywidualne potrzeby i możliwości wszystkich uczestników w szczególności uwzględnienia potrzeb i możliwości osób niepełnosprawnych w stopniu równym jak dla pełnosprawnych uczestników kursów.</w:t>
      </w:r>
    </w:p>
    <w:p w14:paraId="1030409D" w14:textId="77777777" w:rsidR="0065379C" w:rsidRPr="0065379C" w:rsidRDefault="0065379C" w:rsidP="00B93CEC">
      <w:pPr>
        <w:numPr>
          <w:ilvl w:val="0"/>
          <w:numId w:val="6"/>
        </w:numPr>
        <w:spacing w:after="60" w:line="240" w:lineRule="auto"/>
        <w:ind w:leftChars="-130" w:left="0" w:right="-313" w:hangingChars="130" w:hanging="286"/>
        <w:jc w:val="both"/>
      </w:pPr>
      <w:r w:rsidRPr="0065379C">
        <w:t xml:space="preserve">W trakcie zajęć Wykonawca musi zaplanować przerwy w ilości nie mniejszej niż 15 minut na 2 godziny szkoleniowe. Długość przerw może być ustalana elastycznie. Nie ma natomiast możliwości rezygnacji z przerw kosztem skrócenia trwania zajęć w danym dniu szkoleniowym. </w:t>
      </w:r>
    </w:p>
    <w:p w14:paraId="4654EAF5" w14:textId="77777777" w:rsidR="004B3465" w:rsidRDefault="004B3465" w:rsidP="00006148">
      <w:pPr>
        <w:spacing w:after="60" w:line="240" w:lineRule="auto"/>
      </w:pPr>
    </w:p>
    <w:sectPr w:rsidR="004B3465" w:rsidSect="008F77DA">
      <w:headerReference w:type="default" r:id="rId8"/>
      <w:pgSz w:w="16838" w:h="11906" w:orient="landscape"/>
      <w:pgMar w:top="1304" w:right="1418" w:bottom="1304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C213D7" w14:textId="77777777" w:rsidR="006D09F1" w:rsidRDefault="006D09F1" w:rsidP="00EF0BC0">
      <w:pPr>
        <w:spacing w:after="0" w:line="240" w:lineRule="auto"/>
      </w:pPr>
      <w:r>
        <w:separator/>
      </w:r>
    </w:p>
  </w:endnote>
  <w:endnote w:type="continuationSeparator" w:id="0">
    <w:p w14:paraId="05C32A7C" w14:textId="77777777" w:rsidR="006D09F1" w:rsidRDefault="006D09F1" w:rsidP="00EF0BC0">
      <w:pPr>
        <w:spacing w:after="0" w:line="240" w:lineRule="auto"/>
      </w:pPr>
      <w:r>
        <w:continuationSeparator/>
      </w:r>
    </w:p>
  </w:endnote>
  <w:endnote w:type="continuationNotice" w:id="1">
    <w:p w14:paraId="0EC7AD32" w14:textId="77777777" w:rsidR="006D09F1" w:rsidRDefault="006D09F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A51C43" w14:textId="77777777" w:rsidR="006D09F1" w:rsidRDefault="006D09F1" w:rsidP="00EF0BC0">
      <w:pPr>
        <w:spacing w:after="0" w:line="240" w:lineRule="auto"/>
      </w:pPr>
      <w:r>
        <w:separator/>
      </w:r>
    </w:p>
  </w:footnote>
  <w:footnote w:type="continuationSeparator" w:id="0">
    <w:p w14:paraId="792A78D1" w14:textId="77777777" w:rsidR="006D09F1" w:rsidRDefault="006D09F1" w:rsidP="00EF0BC0">
      <w:pPr>
        <w:spacing w:after="0" w:line="240" w:lineRule="auto"/>
      </w:pPr>
      <w:r>
        <w:continuationSeparator/>
      </w:r>
    </w:p>
  </w:footnote>
  <w:footnote w:type="continuationNotice" w:id="1">
    <w:p w14:paraId="129B4D7F" w14:textId="77777777" w:rsidR="006D09F1" w:rsidRDefault="006D09F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C1ECDE" w14:textId="528D429F" w:rsidR="00EF3DAF" w:rsidRDefault="006E1723" w:rsidP="003529F2">
    <w:pPr>
      <w:pStyle w:val="Nagwek"/>
      <w:jc w:val="center"/>
    </w:pPr>
    <w:r w:rsidRPr="00B63681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3BEB7288" wp14:editId="529598BB">
          <wp:extent cx="5761355" cy="743585"/>
          <wp:effectExtent l="0" t="0" r="0" b="0"/>
          <wp:docPr id="192221368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4243CCB" w14:textId="77777777" w:rsidR="00EF3DAF" w:rsidRDefault="00EF3DAF" w:rsidP="003B30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A6B70"/>
    <w:multiLevelType w:val="multilevel"/>
    <w:tmpl w:val="8E18900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054D98"/>
    <w:multiLevelType w:val="multilevel"/>
    <w:tmpl w:val="0264276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885BAC"/>
    <w:multiLevelType w:val="multilevel"/>
    <w:tmpl w:val="FD265CC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002981"/>
    <w:multiLevelType w:val="multilevel"/>
    <w:tmpl w:val="073A8AD6"/>
    <w:lvl w:ilvl="0">
      <w:start w:val="1"/>
      <w:numFmt w:val="lowerLetter"/>
      <w:lvlText w:val="%1."/>
      <w:lvlJc w:val="left"/>
      <w:pPr>
        <w:ind w:left="1134" w:hanging="340"/>
      </w:pPr>
      <w:rPr>
        <w:u w:val="none"/>
        <w:vertAlign w:val="baseline"/>
      </w:rPr>
    </w:lvl>
    <w:lvl w:ilvl="1">
      <w:start w:val="1"/>
      <w:numFmt w:val="lowerRoman"/>
      <w:lvlText w:val="%2."/>
      <w:lvlJc w:val="right"/>
      <w:pPr>
        <w:ind w:left="2880" w:hanging="360"/>
      </w:pPr>
      <w:rPr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3600" w:hanging="360"/>
      </w:pPr>
      <w:rPr>
        <w:u w:val="none"/>
        <w:vertAlign w:val="baseline"/>
      </w:rPr>
    </w:lvl>
    <w:lvl w:ilvl="3">
      <w:start w:val="1"/>
      <w:numFmt w:val="lowerLetter"/>
      <w:lvlText w:val="%4."/>
      <w:lvlJc w:val="left"/>
      <w:pPr>
        <w:ind w:left="4320" w:hanging="360"/>
      </w:pPr>
      <w:rPr>
        <w:u w:val="none"/>
        <w:vertAlign w:val="baseline"/>
      </w:rPr>
    </w:lvl>
    <w:lvl w:ilvl="4">
      <w:start w:val="1"/>
      <w:numFmt w:val="lowerRoman"/>
      <w:lvlText w:val="%5."/>
      <w:lvlJc w:val="right"/>
      <w:pPr>
        <w:ind w:left="5040" w:hanging="360"/>
      </w:pPr>
      <w:rPr>
        <w:u w:val="none"/>
        <w:vertAlign w:val="baseline"/>
      </w:rPr>
    </w:lvl>
    <w:lvl w:ilvl="5">
      <w:start w:val="1"/>
      <w:numFmt w:val="decimal"/>
      <w:lvlText w:val="%6."/>
      <w:lvlJc w:val="left"/>
      <w:pPr>
        <w:ind w:left="5760" w:hanging="360"/>
      </w:pPr>
      <w:rPr>
        <w:u w:val="none"/>
        <w:vertAlign w:val="baseline"/>
      </w:rPr>
    </w:lvl>
    <w:lvl w:ilvl="6">
      <w:start w:val="1"/>
      <w:numFmt w:val="lowerLetter"/>
      <w:lvlText w:val="%7."/>
      <w:lvlJc w:val="left"/>
      <w:pPr>
        <w:ind w:left="6480" w:hanging="360"/>
      </w:pPr>
      <w:rPr>
        <w:u w:val="none"/>
        <w:vertAlign w:val="baseline"/>
      </w:rPr>
    </w:lvl>
    <w:lvl w:ilvl="7">
      <w:start w:val="1"/>
      <w:numFmt w:val="lowerRoman"/>
      <w:lvlText w:val="%8."/>
      <w:lvlJc w:val="right"/>
      <w:pPr>
        <w:ind w:left="7200" w:hanging="360"/>
      </w:pPr>
      <w:rPr>
        <w:u w:val="none"/>
        <w:vertAlign w:val="baseline"/>
      </w:rPr>
    </w:lvl>
    <w:lvl w:ilvl="8">
      <w:start w:val="1"/>
      <w:numFmt w:val="decimal"/>
      <w:lvlText w:val="%9."/>
      <w:lvlJc w:val="left"/>
      <w:pPr>
        <w:ind w:left="7920" w:hanging="360"/>
      </w:pPr>
      <w:rPr>
        <w:u w:val="none"/>
        <w:vertAlign w:val="baseline"/>
      </w:rPr>
    </w:lvl>
  </w:abstractNum>
  <w:abstractNum w:abstractNumId="4" w15:restartNumberingAfterBreak="0">
    <w:nsid w:val="04736FE8"/>
    <w:multiLevelType w:val="hybridMultilevel"/>
    <w:tmpl w:val="DFB27196"/>
    <w:lvl w:ilvl="0" w:tplc="C0D43D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670264D"/>
    <w:multiLevelType w:val="multilevel"/>
    <w:tmpl w:val="0A54B45C"/>
    <w:lvl w:ilvl="0">
      <w:start w:val="2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u w:val="none"/>
        <w:vertAlign w:val="baseli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  <w:vertAlign w:val="baseli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  <w:vertAlign w:val="baseline"/>
      </w:rPr>
    </w:lvl>
  </w:abstractNum>
  <w:abstractNum w:abstractNumId="6" w15:restartNumberingAfterBreak="0">
    <w:nsid w:val="06DF5B72"/>
    <w:multiLevelType w:val="hybridMultilevel"/>
    <w:tmpl w:val="DD660B82"/>
    <w:lvl w:ilvl="0" w:tplc="C0D43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375A2D"/>
    <w:multiLevelType w:val="hybridMultilevel"/>
    <w:tmpl w:val="74069462"/>
    <w:lvl w:ilvl="0" w:tplc="C0D43D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87F2F93"/>
    <w:multiLevelType w:val="multilevel"/>
    <w:tmpl w:val="8E18900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9901CBE"/>
    <w:multiLevelType w:val="hybridMultilevel"/>
    <w:tmpl w:val="A148E708"/>
    <w:lvl w:ilvl="0" w:tplc="C0D43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1F7E4C"/>
    <w:multiLevelType w:val="multilevel"/>
    <w:tmpl w:val="D6CCF9C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5E70098"/>
    <w:multiLevelType w:val="hybridMultilevel"/>
    <w:tmpl w:val="C576C876"/>
    <w:lvl w:ilvl="0" w:tplc="C0D43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8D1FE8"/>
    <w:multiLevelType w:val="hybridMultilevel"/>
    <w:tmpl w:val="5A365A20"/>
    <w:lvl w:ilvl="0" w:tplc="C0D43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9C5844"/>
    <w:multiLevelType w:val="multilevel"/>
    <w:tmpl w:val="EA3EDBE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9312933"/>
    <w:multiLevelType w:val="hybridMultilevel"/>
    <w:tmpl w:val="6B18E974"/>
    <w:lvl w:ilvl="0" w:tplc="C0D43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300236"/>
    <w:multiLevelType w:val="hybridMultilevel"/>
    <w:tmpl w:val="EBE2E4CE"/>
    <w:lvl w:ilvl="0" w:tplc="72E2C7E4">
      <w:start w:val="1"/>
      <w:numFmt w:val="bullet"/>
      <w:lvlText w:val="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E2698B"/>
    <w:multiLevelType w:val="hybridMultilevel"/>
    <w:tmpl w:val="40C2CCD0"/>
    <w:lvl w:ilvl="0" w:tplc="C0D43D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02E3AE8"/>
    <w:multiLevelType w:val="hybridMultilevel"/>
    <w:tmpl w:val="49B052F2"/>
    <w:lvl w:ilvl="0" w:tplc="C0D43D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11F4A70"/>
    <w:multiLevelType w:val="hybridMultilevel"/>
    <w:tmpl w:val="4FF00CE2"/>
    <w:lvl w:ilvl="0" w:tplc="C0D43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8534F4"/>
    <w:multiLevelType w:val="multilevel"/>
    <w:tmpl w:val="7996E87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2D912E6"/>
    <w:multiLevelType w:val="multilevel"/>
    <w:tmpl w:val="93B4076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31D4581"/>
    <w:multiLevelType w:val="hybridMultilevel"/>
    <w:tmpl w:val="B8E226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673F70"/>
    <w:multiLevelType w:val="multilevel"/>
    <w:tmpl w:val="7996E87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4FC0B67"/>
    <w:multiLevelType w:val="hybridMultilevel"/>
    <w:tmpl w:val="0A0CCCF4"/>
    <w:lvl w:ilvl="0" w:tplc="C0D43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5B72B4"/>
    <w:multiLevelType w:val="hybridMultilevel"/>
    <w:tmpl w:val="9C1A3672"/>
    <w:lvl w:ilvl="0" w:tplc="FFFFFFFF">
      <w:start w:val="1"/>
      <w:numFmt w:val="bullet"/>
      <w:lvlText w:val=""/>
      <w:lvlJc w:val="left"/>
      <w:pPr>
        <w:ind w:left="720" w:hanging="360"/>
      </w:pPr>
      <w:rPr>
        <w:rFonts w:ascii="Symbol" w:hAnsi="Symbol" w:hint="default"/>
      </w:rPr>
    </w:lvl>
    <w:lvl w:ilvl="1" w:tplc="72E2C7E4">
      <w:start w:val="1"/>
      <w:numFmt w:val="bullet"/>
      <w:lvlText w:val="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9765896"/>
    <w:multiLevelType w:val="multilevel"/>
    <w:tmpl w:val="6FC68D5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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A361599"/>
    <w:multiLevelType w:val="multilevel"/>
    <w:tmpl w:val="95964328"/>
    <w:lvl w:ilvl="0">
      <w:start w:val="1"/>
      <w:numFmt w:val="bullet"/>
      <w:lvlText w:val="-"/>
      <w:lvlJc w:val="left"/>
      <w:pPr>
        <w:ind w:left="1134" w:hanging="340"/>
      </w:pPr>
      <w:rPr>
        <w:u w:val="none"/>
        <w:vertAlign w:val="baseli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  <w:vertAlign w:val="baseli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  <w:vertAlign w:val="baseli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  <w:vertAlign w:val="baseli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  <w:vertAlign w:val="baseli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  <w:vertAlign w:val="baseli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  <w:vertAlign w:val="baseli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  <w:vertAlign w:val="baseli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  <w:vertAlign w:val="baseline"/>
      </w:rPr>
    </w:lvl>
  </w:abstractNum>
  <w:abstractNum w:abstractNumId="27" w15:restartNumberingAfterBreak="0">
    <w:nsid w:val="2AFB23AB"/>
    <w:multiLevelType w:val="hybridMultilevel"/>
    <w:tmpl w:val="1550046A"/>
    <w:lvl w:ilvl="0" w:tplc="C0D43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D465F0"/>
    <w:multiLevelType w:val="hybridMultilevel"/>
    <w:tmpl w:val="0C2C3B20"/>
    <w:lvl w:ilvl="0" w:tplc="C0D43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BE360E"/>
    <w:multiLevelType w:val="multilevel"/>
    <w:tmpl w:val="E7FA00C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2367760"/>
    <w:multiLevelType w:val="hybridMultilevel"/>
    <w:tmpl w:val="BD141B04"/>
    <w:lvl w:ilvl="0" w:tplc="72E2C7E4">
      <w:start w:val="1"/>
      <w:numFmt w:val="bullet"/>
      <w:lvlText w:val="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3A15BC1"/>
    <w:multiLevelType w:val="hybridMultilevel"/>
    <w:tmpl w:val="6BFAB2C2"/>
    <w:lvl w:ilvl="0" w:tplc="C0D43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6186E01"/>
    <w:multiLevelType w:val="multilevel"/>
    <w:tmpl w:val="E2AC68F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6A06082"/>
    <w:multiLevelType w:val="hybridMultilevel"/>
    <w:tmpl w:val="69F0A7F2"/>
    <w:lvl w:ilvl="0" w:tplc="72E2C7E4">
      <w:start w:val="1"/>
      <w:numFmt w:val="bullet"/>
      <w:lvlText w:val="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71144F5"/>
    <w:multiLevelType w:val="multilevel"/>
    <w:tmpl w:val="2A8CC3F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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79D3356"/>
    <w:multiLevelType w:val="hybridMultilevel"/>
    <w:tmpl w:val="66624C30"/>
    <w:lvl w:ilvl="0" w:tplc="72E2C7E4">
      <w:start w:val="1"/>
      <w:numFmt w:val="bullet"/>
      <w:lvlText w:val="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C7811F8"/>
    <w:multiLevelType w:val="hybridMultilevel"/>
    <w:tmpl w:val="149AABC6"/>
    <w:lvl w:ilvl="0" w:tplc="C0D43D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3CE86083"/>
    <w:multiLevelType w:val="hybridMultilevel"/>
    <w:tmpl w:val="80A81774"/>
    <w:lvl w:ilvl="0" w:tplc="C0D43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125769D"/>
    <w:multiLevelType w:val="hybridMultilevel"/>
    <w:tmpl w:val="474E0A94"/>
    <w:lvl w:ilvl="0" w:tplc="C0D43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2C12400"/>
    <w:multiLevelType w:val="multilevel"/>
    <w:tmpl w:val="7F6EFB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42E164B8"/>
    <w:multiLevelType w:val="multilevel"/>
    <w:tmpl w:val="7996E87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351404D"/>
    <w:multiLevelType w:val="hybridMultilevel"/>
    <w:tmpl w:val="2332AFFA"/>
    <w:lvl w:ilvl="0" w:tplc="72E2C7E4">
      <w:start w:val="1"/>
      <w:numFmt w:val="bullet"/>
      <w:lvlText w:val="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4A345F67"/>
    <w:multiLevelType w:val="hybridMultilevel"/>
    <w:tmpl w:val="C0B2F36C"/>
    <w:lvl w:ilvl="0" w:tplc="72E2C7E4">
      <w:start w:val="1"/>
      <w:numFmt w:val="bullet"/>
      <w:lvlText w:val="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A92029E"/>
    <w:multiLevelType w:val="multilevel"/>
    <w:tmpl w:val="CEEE1B6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C1A3B57"/>
    <w:multiLevelType w:val="multilevel"/>
    <w:tmpl w:val="42F4D87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DD104AB"/>
    <w:multiLevelType w:val="multilevel"/>
    <w:tmpl w:val="1A6E4F7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50966332"/>
    <w:multiLevelType w:val="hybridMultilevel"/>
    <w:tmpl w:val="7F0463C8"/>
    <w:lvl w:ilvl="0" w:tplc="72E2C7E4">
      <w:start w:val="1"/>
      <w:numFmt w:val="bullet"/>
      <w:lvlText w:val="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53675F18"/>
    <w:multiLevelType w:val="hybridMultilevel"/>
    <w:tmpl w:val="F220725A"/>
    <w:lvl w:ilvl="0" w:tplc="C0D43D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53AF1CBC"/>
    <w:multiLevelType w:val="hybridMultilevel"/>
    <w:tmpl w:val="23F4C680"/>
    <w:lvl w:ilvl="0" w:tplc="C0D43D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55015667"/>
    <w:multiLevelType w:val="multilevel"/>
    <w:tmpl w:val="5DC020E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55BA1537"/>
    <w:multiLevelType w:val="hybridMultilevel"/>
    <w:tmpl w:val="3C82A63A"/>
    <w:lvl w:ilvl="0" w:tplc="C0D43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5EB573A"/>
    <w:multiLevelType w:val="multilevel"/>
    <w:tmpl w:val="1256F3B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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55F7339F"/>
    <w:multiLevelType w:val="hybridMultilevel"/>
    <w:tmpl w:val="43E2BD2C"/>
    <w:lvl w:ilvl="0" w:tplc="C0D43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68319ED"/>
    <w:multiLevelType w:val="hybridMultilevel"/>
    <w:tmpl w:val="957C2D58"/>
    <w:lvl w:ilvl="0" w:tplc="C0D43D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56BB0B4B"/>
    <w:multiLevelType w:val="hybridMultilevel"/>
    <w:tmpl w:val="F6606C98"/>
    <w:lvl w:ilvl="0" w:tplc="C0D43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7047E2B"/>
    <w:multiLevelType w:val="hybridMultilevel"/>
    <w:tmpl w:val="F8F0B7C4"/>
    <w:lvl w:ilvl="0" w:tplc="C0D43D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5B7567B5"/>
    <w:multiLevelType w:val="hybridMultilevel"/>
    <w:tmpl w:val="9EE4002A"/>
    <w:lvl w:ilvl="0" w:tplc="0415000F">
      <w:start w:val="1"/>
      <w:numFmt w:val="decimal"/>
      <w:lvlText w:val="%1."/>
      <w:lvlJc w:val="left"/>
      <w:pPr>
        <w:ind w:left="718" w:hanging="360"/>
      </w:p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57" w15:restartNumberingAfterBreak="0">
    <w:nsid w:val="5CAE3CAB"/>
    <w:multiLevelType w:val="multilevel"/>
    <w:tmpl w:val="EC5058B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5DC22CB7"/>
    <w:multiLevelType w:val="multilevel"/>
    <w:tmpl w:val="54688E5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5F8D771E"/>
    <w:multiLevelType w:val="multilevel"/>
    <w:tmpl w:val="20E65F70"/>
    <w:lvl w:ilvl="0">
      <w:start w:val="1"/>
      <w:numFmt w:val="bullet"/>
      <w:lvlText w:val="-"/>
      <w:lvlJc w:val="left"/>
      <w:pPr>
        <w:ind w:left="1440" w:hanging="360"/>
      </w:pPr>
      <w:rPr>
        <w:u w:val="none"/>
        <w:vertAlign w:val="baseli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  <w:vertAlign w:val="baseli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  <w:vertAlign w:val="baseli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  <w:vertAlign w:val="baseli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  <w:vertAlign w:val="baseli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  <w:vertAlign w:val="baseli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  <w:vertAlign w:val="baseli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  <w:vertAlign w:val="baseli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  <w:vertAlign w:val="baseline"/>
      </w:rPr>
    </w:lvl>
  </w:abstractNum>
  <w:abstractNum w:abstractNumId="60" w15:restartNumberingAfterBreak="0">
    <w:nsid w:val="62762074"/>
    <w:multiLevelType w:val="hybridMultilevel"/>
    <w:tmpl w:val="74961BDE"/>
    <w:lvl w:ilvl="0" w:tplc="C0D43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2F4056C"/>
    <w:multiLevelType w:val="hybridMultilevel"/>
    <w:tmpl w:val="6EE8454C"/>
    <w:lvl w:ilvl="0" w:tplc="C0D43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40D13E7"/>
    <w:multiLevelType w:val="multilevel"/>
    <w:tmpl w:val="84D0B4D4"/>
    <w:lvl w:ilvl="0">
      <w:start w:val="1"/>
      <w:numFmt w:val="bullet"/>
      <w:lvlText w:val="-"/>
      <w:lvlJc w:val="left"/>
      <w:pPr>
        <w:ind w:left="1134" w:hanging="340"/>
      </w:pPr>
      <w:rPr>
        <w:u w:val="none"/>
        <w:vertAlign w:val="baseli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  <w:vertAlign w:val="baseli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  <w:vertAlign w:val="baseli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  <w:vertAlign w:val="baseli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  <w:vertAlign w:val="baseli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  <w:vertAlign w:val="baseli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  <w:vertAlign w:val="baseli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  <w:vertAlign w:val="baseli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  <w:vertAlign w:val="baseline"/>
      </w:rPr>
    </w:lvl>
  </w:abstractNum>
  <w:abstractNum w:abstractNumId="63" w15:restartNumberingAfterBreak="0">
    <w:nsid w:val="65095E4E"/>
    <w:multiLevelType w:val="hybridMultilevel"/>
    <w:tmpl w:val="49AA4FFC"/>
    <w:lvl w:ilvl="0" w:tplc="C0D43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54E20D4"/>
    <w:multiLevelType w:val="multilevel"/>
    <w:tmpl w:val="7996E87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685D0B81"/>
    <w:multiLevelType w:val="multilevel"/>
    <w:tmpl w:val="C7C6B22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69DF5008"/>
    <w:multiLevelType w:val="hybridMultilevel"/>
    <w:tmpl w:val="67A46490"/>
    <w:lvl w:ilvl="0" w:tplc="C0D43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D8726E8"/>
    <w:multiLevelType w:val="hybridMultilevel"/>
    <w:tmpl w:val="A60A6EDC"/>
    <w:lvl w:ilvl="0" w:tplc="C0D43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D9C3FC0"/>
    <w:multiLevelType w:val="hybridMultilevel"/>
    <w:tmpl w:val="B1E653DC"/>
    <w:lvl w:ilvl="0" w:tplc="C0D43D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6DCB5BAB"/>
    <w:multiLevelType w:val="hybridMultilevel"/>
    <w:tmpl w:val="D9D6A54E"/>
    <w:lvl w:ilvl="0" w:tplc="72E2C7E4">
      <w:start w:val="1"/>
      <w:numFmt w:val="bullet"/>
      <w:lvlText w:val="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E667DF0"/>
    <w:multiLevelType w:val="hybridMultilevel"/>
    <w:tmpl w:val="623C0826"/>
    <w:lvl w:ilvl="0" w:tplc="72E2C7E4">
      <w:start w:val="1"/>
      <w:numFmt w:val="bullet"/>
      <w:lvlText w:val="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F8D491D"/>
    <w:multiLevelType w:val="multilevel"/>
    <w:tmpl w:val="FA58840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6FCC2BEF"/>
    <w:multiLevelType w:val="hybridMultilevel"/>
    <w:tmpl w:val="374226C4"/>
    <w:lvl w:ilvl="0" w:tplc="C0D43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18007B0"/>
    <w:multiLevelType w:val="hybridMultilevel"/>
    <w:tmpl w:val="3CE6D70C"/>
    <w:lvl w:ilvl="0" w:tplc="C0D43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3920AB0"/>
    <w:multiLevelType w:val="hybridMultilevel"/>
    <w:tmpl w:val="78F6EAA6"/>
    <w:lvl w:ilvl="0" w:tplc="C0D43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5016D95"/>
    <w:multiLevelType w:val="hybridMultilevel"/>
    <w:tmpl w:val="6D4ED972"/>
    <w:lvl w:ilvl="0" w:tplc="C0D43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6A57184"/>
    <w:multiLevelType w:val="multilevel"/>
    <w:tmpl w:val="A0DA456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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76F0287A"/>
    <w:multiLevelType w:val="multilevel"/>
    <w:tmpl w:val="3E0846E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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7BF53BC7"/>
    <w:multiLevelType w:val="hybridMultilevel"/>
    <w:tmpl w:val="132E1062"/>
    <w:lvl w:ilvl="0" w:tplc="C0D43D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9" w15:restartNumberingAfterBreak="0">
    <w:nsid w:val="7D3F1F08"/>
    <w:multiLevelType w:val="hybridMultilevel"/>
    <w:tmpl w:val="5C583978"/>
    <w:lvl w:ilvl="0" w:tplc="C0D43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E6D6FA4"/>
    <w:multiLevelType w:val="multilevel"/>
    <w:tmpl w:val="D6E8FA4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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92960845">
    <w:abstractNumId w:val="26"/>
  </w:num>
  <w:num w:numId="2" w16cid:durableId="2095204802">
    <w:abstractNumId w:val="59"/>
  </w:num>
  <w:num w:numId="3" w16cid:durableId="1532648940">
    <w:abstractNumId w:val="62"/>
  </w:num>
  <w:num w:numId="4" w16cid:durableId="1640383637">
    <w:abstractNumId w:val="3"/>
  </w:num>
  <w:num w:numId="5" w16cid:durableId="1673214974">
    <w:abstractNumId w:val="5"/>
  </w:num>
  <w:num w:numId="6" w16cid:durableId="622541546">
    <w:abstractNumId w:val="56"/>
  </w:num>
  <w:num w:numId="7" w16cid:durableId="2069450622">
    <w:abstractNumId w:val="45"/>
  </w:num>
  <w:num w:numId="8" w16cid:durableId="25569271">
    <w:abstractNumId w:val="68"/>
  </w:num>
  <w:num w:numId="9" w16cid:durableId="171649927">
    <w:abstractNumId w:val="36"/>
  </w:num>
  <w:num w:numId="10" w16cid:durableId="1377121551">
    <w:abstractNumId w:val="31"/>
  </w:num>
  <w:num w:numId="11" w16cid:durableId="1260454710">
    <w:abstractNumId w:val="54"/>
  </w:num>
  <w:num w:numId="12" w16cid:durableId="815612369">
    <w:abstractNumId w:val="13"/>
  </w:num>
  <w:num w:numId="13" w16cid:durableId="226846255">
    <w:abstractNumId w:val="38"/>
  </w:num>
  <w:num w:numId="14" w16cid:durableId="1456364110">
    <w:abstractNumId w:val="55"/>
  </w:num>
  <w:num w:numId="15" w16cid:durableId="272786487">
    <w:abstractNumId w:val="72"/>
  </w:num>
  <w:num w:numId="16" w16cid:durableId="1959218724">
    <w:abstractNumId w:val="67"/>
  </w:num>
  <w:num w:numId="17" w16cid:durableId="11422260">
    <w:abstractNumId w:val="64"/>
  </w:num>
  <w:num w:numId="18" w16cid:durableId="259878531">
    <w:abstractNumId w:val="22"/>
  </w:num>
  <w:num w:numId="19" w16cid:durableId="670567735">
    <w:abstractNumId w:val="40"/>
  </w:num>
  <w:num w:numId="20" w16cid:durableId="1315179593">
    <w:abstractNumId w:val="19"/>
  </w:num>
  <w:num w:numId="21" w16cid:durableId="1745376256">
    <w:abstractNumId w:val="11"/>
  </w:num>
  <w:num w:numId="22" w16cid:durableId="684329577">
    <w:abstractNumId w:val="37"/>
  </w:num>
  <w:num w:numId="23" w16cid:durableId="1074936406">
    <w:abstractNumId w:val="4"/>
  </w:num>
  <w:num w:numId="24" w16cid:durableId="1593707985">
    <w:abstractNumId w:val="47"/>
  </w:num>
  <w:num w:numId="25" w16cid:durableId="503398699">
    <w:abstractNumId w:val="78"/>
  </w:num>
  <w:num w:numId="26" w16cid:durableId="1013259522">
    <w:abstractNumId w:val="73"/>
  </w:num>
  <w:num w:numId="27" w16cid:durableId="1198198664">
    <w:abstractNumId w:val="9"/>
  </w:num>
  <w:num w:numId="28" w16cid:durableId="634023653">
    <w:abstractNumId w:val="28"/>
  </w:num>
  <w:num w:numId="29" w16cid:durableId="45879698">
    <w:abstractNumId w:val="18"/>
  </w:num>
  <w:num w:numId="30" w16cid:durableId="1451243278">
    <w:abstractNumId w:val="12"/>
  </w:num>
  <w:num w:numId="31" w16cid:durableId="1629235064">
    <w:abstractNumId w:val="14"/>
  </w:num>
  <w:num w:numId="32" w16cid:durableId="1219123236">
    <w:abstractNumId w:val="74"/>
  </w:num>
  <w:num w:numId="33" w16cid:durableId="421033580">
    <w:abstractNumId w:val="7"/>
  </w:num>
  <w:num w:numId="34" w16cid:durableId="142702853">
    <w:abstractNumId w:val="61"/>
  </w:num>
  <w:num w:numId="35" w16cid:durableId="332727839">
    <w:abstractNumId w:val="60"/>
  </w:num>
  <w:num w:numId="36" w16cid:durableId="236746009">
    <w:abstractNumId w:val="49"/>
  </w:num>
  <w:num w:numId="37" w16cid:durableId="837382970">
    <w:abstractNumId w:val="0"/>
  </w:num>
  <w:num w:numId="38" w16cid:durableId="1779829194">
    <w:abstractNumId w:val="8"/>
  </w:num>
  <w:num w:numId="39" w16cid:durableId="390538220">
    <w:abstractNumId w:val="65"/>
  </w:num>
  <w:num w:numId="40" w16cid:durableId="1461999883">
    <w:abstractNumId w:val="6"/>
  </w:num>
  <w:num w:numId="41" w16cid:durableId="1802530953">
    <w:abstractNumId w:val="79"/>
  </w:num>
  <w:num w:numId="42" w16cid:durableId="2046559186">
    <w:abstractNumId w:val="16"/>
  </w:num>
  <w:num w:numId="43" w16cid:durableId="206455105">
    <w:abstractNumId w:val="48"/>
  </w:num>
  <w:num w:numId="44" w16cid:durableId="271280170">
    <w:abstractNumId w:val="21"/>
  </w:num>
  <w:num w:numId="45" w16cid:durableId="1002396529">
    <w:abstractNumId w:val="17"/>
  </w:num>
  <w:num w:numId="46" w16cid:durableId="2072649139">
    <w:abstractNumId w:val="71"/>
  </w:num>
  <w:num w:numId="47" w16cid:durableId="1790855954">
    <w:abstractNumId w:val="32"/>
  </w:num>
  <w:num w:numId="48" w16cid:durableId="1714771354">
    <w:abstractNumId w:val="2"/>
  </w:num>
  <w:num w:numId="49" w16cid:durableId="1592541170">
    <w:abstractNumId w:val="1"/>
  </w:num>
  <w:num w:numId="50" w16cid:durableId="1518353344">
    <w:abstractNumId w:val="43"/>
  </w:num>
  <w:num w:numId="51" w16cid:durableId="1925452083">
    <w:abstractNumId w:val="50"/>
  </w:num>
  <w:num w:numId="52" w16cid:durableId="1520972606">
    <w:abstractNumId w:val="27"/>
  </w:num>
  <w:num w:numId="53" w16cid:durableId="1231961918">
    <w:abstractNumId w:val="63"/>
  </w:num>
  <w:num w:numId="54" w16cid:durableId="1541475928">
    <w:abstractNumId w:val="53"/>
  </w:num>
  <w:num w:numId="55" w16cid:durableId="1290628076">
    <w:abstractNumId w:val="23"/>
  </w:num>
  <w:num w:numId="56" w16cid:durableId="891038831">
    <w:abstractNumId w:val="25"/>
  </w:num>
  <w:num w:numId="57" w16cid:durableId="888489652">
    <w:abstractNumId w:val="10"/>
  </w:num>
  <w:num w:numId="58" w16cid:durableId="640034670">
    <w:abstractNumId w:val="34"/>
  </w:num>
  <w:num w:numId="59" w16cid:durableId="1891459083">
    <w:abstractNumId w:val="51"/>
  </w:num>
  <w:num w:numId="60" w16cid:durableId="1887988483">
    <w:abstractNumId w:val="76"/>
  </w:num>
  <w:num w:numId="61" w16cid:durableId="1283147228">
    <w:abstractNumId w:val="80"/>
  </w:num>
  <w:num w:numId="62" w16cid:durableId="1957174487">
    <w:abstractNumId w:val="77"/>
  </w:num>
  <w:num w:numId="63" w16cid:durableId="73355564">
    <w:abstractNumId w:val="39"/>
  </w:num>
  <w:num w:numId="64" w16cid:durableId="1305894616">
    <w:abstractNumId w:val="20"/>
  </w:num>
  <w:num w:numId="65" w16cid:durableId="1595288363">
    <w:abstractNumId w:val="57"/>
  </w:num>
  <w:num w:numId="66" w16cid:durableId="1909026721">
    <w:abstractNumId w:val="52"/>
  </w:num>
  <w:num w:numId="67" w16cid:durableId="970284931">
    <w:abstractNumId w:val="29"/>
  </w:num>
  <w:num w:numId="68" w16cid:durableId="221865409">
    <w:abstractNumId w:val="58"/>
  </w:num>
  <w:num w:numId="69" w16cid:durableId="171377605">
    <w:abstractNumId w:val="33"/>
  </w:num>
  <w:num w:numId="70" w16cid:durableId="1311863101">
    <w:abstractNumId w:val="75"/>
  </w:num>
  <w:num w:numId="71" w16cid:durableId="961764579">
    <w:abstractNumId w:val="66"/>
  </w:num>
  <w:num w:numId="72" w16cid:durableId="1164931154">
    <w:abstractNumId w:val="35"/>
  </w:num>
  <w:num w:numId="73" w16cid:durableId="269245718">
    <w:abstractNumId w:val="42"/>
  </w:num>
  <w:num w:numId="74" w16cid:durableId="1530994713">
    <w:abstractNumId w:val="15"/>
  </w:num>
  <w:num w:numId="75" w16cid:durableId="1140994832">
    <w:abstractNumId w:val="69"/>
  </w:num>
  <w:num w:numId="76" w16cid:durableId="701591545">
    <w:abstractNumId w:val="30"/>
  </w:num>
  <w:num w:numId="77" w16cid:durableId="883060205">
    <w:abstractNumId w:val="46"/>
  </w:num>
  <w:num w:numId="78" w16cid:durableId="1185174981">
    <w:abstractNumId w:val="41"/>
  </w:num>
  <w:num w:numId="79" w16cid:durableId="2088531098">
    <w:abstractNumId w:val="70"/>
  </w:num>
  <w:num w:numId="80" w16cid:durableId="2052411304">
    <w:abstractNumId w:val="24"/>
  </w:num>
  <w:num w:numId="81" w16cid:durableId="173571730">
    <w:abstractNumId w:val="44"/>
  </w:num>
  <w:numIdMacAtCleanup w:val="8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onika Urbańska-Kicuła">
    <w15:presenceInfo w15:providerId="AD" w15:userId="S::urbanska@projecthub.pl::2df56692-c622-4bf0-947e-ef8efbe99af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3E4"/>
    <w:rsid w:val="00003F57"/>
    <w:rsid w:val="00005BA9"/>
    <w:rsid w:val="00006148"/>
    <w:rsid w:val="00011F00"/>
    <w:rsid w:val="00017482"/>
    <w:rsid w:val="0002045C"/>
    <w:rsid w:val="00025AC6"/>
    <w:rsid w:val="00033243"/>
    <w:rsid w:val="00034E7C"/>
    <w:rsid w:val="00040E17"/>
    <w:rsid w:val="00044393"/>
    <w:rsid w:val="000502E9"/>
    <w:rsid w:val="0005753A"/>
    <w:rsid w:val="00061A28"/>
    <w:rsid w:val="000636C6"/>
    <w:rsid w:val="0006427F"/>
    <w:rsid w:val="0006710C"/>
    <w:rsid w:val="00073E93"/>
    <w:rsid w:val="00076C30"/>
    <w:rsid w:val="00081D41"/>
    <w:rsid w:val="00085A58"/>
    <w:rsid w:val="000878DB"/>
    <w:rsid w:val="00087D1A"/>
    <w:rsid w:val="00090159"/>
    <w:rsid w:val="000951CE"/>
    <w:rsid w:val="000A08FC"/>
    <w:rsid w:val="000A1BC5"/>
    <w:rsid w:val="000A365F"/>
    <w:rsid w:val="000A366A"/>
    <w:rsid w:val="000A38B9"/>
    <w:rsid w:val="000A3AD8"/>
    <w:rsid w:val="000A4CCA"/>
    <w:rsid w:val="000B14B9"/>
    <w:rsid w:val="000C23A7"/>
    <w:rsid w:val="000D6F34"/>
    <w:rsid w:val="000E5727"/>
    <w:rsid w:val="000E5FCA"/>
    <w:rsid w:val="000F2A1F"/>
    <w:rsid w:val="000F2FFB"/>
    <w:rsid w:val="000F371F"/>
    <w:rsid w:val="00101D8F"/>
    <w:rsid w:val="001022CF"/>
    <w:rsid w:val="00103E20"/>
    <w:rsid w:val="00111FC4"/>
    <w:rsid w:val="00116F27"/>
    <w:rsid w:val="001201A0"/>
    <w:rsid w:val="001204A6"/>
    <w:rsid w:val="00126A12"/>
    <w:rsid w:val="00130651"/>
    <w:rsid w:val="00134233"/>
    <w:rsid w:val="001415EC"/>
    <w:rsid w:val="0014440E"/>
    <w:rsid w:val="00144772"/>
    <w:rsid w:val="00152AAB"/>
    <w:rsid w:val="00162627"/>
    <w:rsid w:val="00166142"/>
    <w:rsid w:val="00166274"/>
    <w:rsid w:val="00171843"/>
    <w:rsid w:val="00173D50"/>
    <w:rsid w:val="001801D2"/>
    <w:rsid w:val="00181C8D"/>
    <w:rsid w:val="00181D69"/>
    <w:rsid w:val="001848DE"/>
    <w:rsid w:val="001876D0"/>
    <w:rsid w:val="0019059B"/>
    <w:rsid w:val="001907C4"/>
    <w:rsid w:val="00195814"/>
    <w:rsid w:val="001A4F59"/>
    <w:rsid w:val="001A5FD0"/>
    <w:rsid w:val="001B127A"/>
    <w:rsid w:val="001B1890"/>
    <w:rsid w:val="001B2675"/>
    <w:rsid w:val="001B5900"/>
    <w:rsid w:val="001B5DD2"/>
    <w:rsid w:val="001C2111"/>
    <w:rsid w:val="001C3D4C"/>
    <w:rsid w:val="001D0872"/>
    <w:rsid w:val="001D1C79"/>
    <w:rsid w:val="001D644B"/>
    <w:rsid w:val="001E05EE"/>
    <w:rsid w:val="001E2C3E"/>
    <w:rsid w:val="001E3047"/>
    <w:rsid w:val="001E500B"/>
    <w:rsid w:val="002076B2"/>
    <w:rsid w:val="00216AC7"/>
    <w:rsid w:val="00216D4D"/>
    <w:rsid w:val="00222946"/>
    <w:rsid w:val="0022534F"/>
    <w:rsid w:val="00231CF5"/>
    <w:rsid w:val="00240A3A"/>
    <w:rsid w:val="00245ED1"/>
    <w:rsid w:val="00251CA9"/>
    <w:rsid w:val="002521BA"/>
    <w:rsid w:val="002559E2"/>
    <w:rsid w:val="00262272"/>
    <w:rsid w:val="00265C33"/>
    <w:rsid w:val="00266268"/>
    <w:rsid w:val="00267963"/>
    <w:rsid w:val="002725BA"/>
    <w:rsid w:val="00273247"/>
    <w:rsid w:val="0027474D"/>
    <w:rsid w:val="00275F4B"/>
    <w:rsid w:val="002827CE"/>
    <w:rsid w:val="002908A2"/>
    <w:rsid w:val="00291330"/>
    <w:rsid w:val="00291F64"/>
    <w:rsid w:val="002925D9"/>
    <w:rsid w:val="002928A4"/>
    <w:rsid w:val="00293D4C"/>
    <w:rsid w:val="00293E41"/>
    <w:rsid w:val="002A27D2"/>
    <w:rsid w:val="002A6C35"/>
    <w:rsid w:val="002A781C"/>
    <w:rsid w:val="002B0CF0"/>
    <w:rsid w:val="002B6FF0"/>
    <w:rsid w:val="002B7E55"/>
    <w:rsid w:val="002C1238"/>
    <w:rsid w:val="002C1318"/>
    <w:rsid w:val="002D670B"/>
    <w:rsid w:val="002D6B97"/>
    <w:rsid w:val="002D7BBA"/>
    <w:rsid w:val="002E4806"/>
    <w:rsid w:val="002E519A"/>
    <w:rsid w:val="002E6F95"/>
    <w:rsid w:val="002E7F73"/>
    <w:rsid w:val="002F32D3"/>
    <w:rsid w:val="002F5305"/>
    <w:rsid w:val="003036AD"/>
    <w:rsid w:val="003057AC"/>
    <w:rsid w:val="0031065D"/>
    <w:rsid w:val="00310A65"/>
    <w:rsid w:val="003110ED"/>
    <w:rsid w:val="00316A27"/>
    <w:rsid w:val="00317004"/>
    <w:rsid w:val="00317603"/>
    <w:rsid w:val="0032092E"/>
    <w:rsid w:val="00321B22"/>
    <w:rsid w:val="0032217A"/>
    <w:rsid w:val="00325889"/>
    <w:rsid w:val="003316EF"/>
    <w:rsid w:val="003412B7"/>
    <w:rsid w:val="00341E4C"/>
    <w:rsid w:val="00342E81"/>
    <w:rsid w:val="003520AD"/>
    <w:rsid w:val="003529F2"/>
    <w:rsid w:val="00360AF6"/>
    <w:rsid w:val="00362406"/>
    <w:rsid w:val="00363C0F"/>
    <w:rsid w:val="003751C2"/>
    <w:rsid w:val="003756A8"/>
    <w:rsid w:val="00376139"/>
    <w:rsid w:val="003764CE"/>
    <w:rsid w:val="00382999"/>
    <w:rsid w:val="00394785"/>
    <w:rsid w:val="003952C5"/>
    <w:rsid w:val="003B1502"/>
    <w:rsid w:val="003B2398"/>
    <w:rsid w:val="003B30B8"/>
    <w:rsid w:val="003B5BC4"/>
    <w:rsid w:val="003C1B6A"/>
    <w:rsid w:val="003C21D7"/>
    <w:rsid w:val="003C7FE8"/>
    <w:rsid w:val="003E6E77"/>
    <w:rsid w:val="003F2EB0"/>
    <w:rsid w:val="003F5B6F"/>
    <w:rsid w:val="00403CE3"/>
    <w:rsid w:val="00404BAF"/>
    <w:rsid w:val="00410F0E"/>
    <w:rsid w:val="00413F91"/>
    <w:rsid w:val="00420E27"/>
    <w:rsid w:val="00423D6D"/>
    <w:rsid w:val="00434265"/>
    <w:rsid w:val="004362F7"/>
    <w:rsid w:val="004406C7"/>
    <w:rsid w:val="004452A2"/>
    <w:rsid w:val="0045162F"/>
    <w:rsid w:val="00455DE6"/>
    <w:rsid w:val="0045632C"/>
    <w:rsid w:val="0046078C"/>
    <w:rsid w:val="00465D8A"/>
    <w:rsid w:val="00466406"/>
    <w:rsid w:val="004679B3"/>
    <w:rsid w:val="00467F50"/>
    <w:rsid w:val="004716E9"/>
    <w:rsid w:val="00473A44"/>
    <w:rsid w:val="00477552"/>
    <w:rsid w:val="00480A08"/>
    <w:rsid w:val="004826CA"/>
    <w:rsid w:val="00487E78"/>
    <w:rsid w:val="004A27C7"/>
    <w:rsid w:val="004A3E53"/>
    <w:rsid w:val="004B0DC1"/>
    <w:rsid w:val="004B1966"/>
    <w:rsid w:val="004B307F"/>
    <w:rsid w:val="004B3465"/>
    <w:rsid w:val="004B60DE"/>
    <w:rsid w:val="004B6889"/>
    <w:rsid w:val="004C317C"/>
    <w:rsid w:val="004E4B85"/>
    <w:rsid w:val="004E72B0"/>
    <w:rsid w:val="004F5807"/>
    <w:rsid w:val="004F750A"/>
    <w:rsid w:val="00502793"/>
    <w:rsid w:val="00505289"/>
    <w:rsid w:val="00506166"/>
    <w:rsid w:val="00507B3B"/>
    <w:rsid w:val="005116A1"/>
    <w:rsid w:val="00512811"/>
    <w:rsid w:val="005128D4"/>
    <w:rsid w:val="00513925"/>
    <w:rsid w:val="00520CB2"/>
    <w:rsid w:val="0053057E"/>
    <w:rsid w:val="00530AB0"/>
    <w:rsid w:val="0053109E"/>
    <w:rsid w:val="00531807"/>
    <w:rsid w:val="005319A1"/>
    <w:rsid w:val="00540E4E"/>
    <w:rsid w:val="005445C7"/>
    <w:rsid w:val="00544BBF"/>
    <w:rsid w:val="00561149"/>
    <w:rsid w:val="005747BB"/>
    <w:rsid w:val="005753F8"/>
    <w:rsid w:val="00581390"/>
    <w:rsid w:val="00582BF6"/>
    <w:rsid w:val="005908E8"/>
    <w:rsid w:val="00590E94"/>
    <w:rsid w:val="00592317"/>
    <w:rsid w:val="005938AB"/>
    <w:rsid w:val="005A12BA"/>
    <w:rsid w:val="005A4085"/>
    <w:rsid w:val="005A5939"/>
    <w:rsid w:val="005A6737"/>
    <w:rsid w:val="005A724B"/>
    <w:rsid w:val="005B0E09"/>
    <w:rsid w:val="005B1426"/>
    <w:rsid w:val="005B34D6"/>
    <w:rsid w:val="005B4DC2"/>
    <w:rsid w:val="005C0469"/>
    <w:rsid w:val="005C263B"/>
    <w:rsid w:val="005C5504"/>
    <w:rsid w:val="005C6CE5"/>
    <w:rsid w:val="005D1F71"/>
    <w:rsid w:val="005E10C8"/>
    <w:rsid w:val="005E2891"/>
    <w:rsid w:val="005E7633"/>
    <w:rsid w:val="005F0A26"/>
    <w:rsid w:val="005F4E64"/>
    <w:rsid w:val="005F5DCE"/>
    <w:rsid w:val="005F7BD6"/>
    <w:rsid w:val="00602DA9"/>
    <w:rsid w:val="00604FF9"/>
    <w:rsid w:val="0061117B"/>
    <w:rsid w:val="00613D1F"/>
    <w:rsid w:val="006254BE"/>
    <w:rsid w:val="00642179"/>
    <w:rsid w:val="00643719"/>
    <w:rsid w:val="006439EB"/>
    <w:rsid w:val="006445ED"/>
    <w:rsid w:val="00646806"/>
    <w:rsid w:val="00647858"/>
    <w:rsid w:val="00650265"/>
    <w:rsid w:val="00651EC0"/>
    <w:rsid w:val="00653516"/>
    <w:rsid w:val="0065379C"/>
    <w:rsid w:val="00660004"/>
    <w:rsid w:val="0066034D"/>
    <w:rsid w:val="00663D3E"/>
    <w:rsid w:val="00664787"/>
    <w:rsid w:val="0066678A"/>
    <w:rsid w:val="00666897"/>
    <w:rsid w:val="00670286"/>
    <w:rsid w:val="00671785"/>
    <w:rsid w:val="00675FD4"/>
    <w:rsid w:val="0068476A"/>
    <w:rsid w:val="00685869"/>
    <w:rsid w:val="00685FDF"/>
    <w:rsid w:val="006870F8"/>
    <w:rsid w:val="006A2144"/>
    <w:rsid w:val="006A614C"/>
    <w:rsid w:val="006C3CE2"/>
    <w:rsid w:val="006D09F1"/>
    <w:rsid w:val="006D440E"/>
    <w:rsid w:val="006D60C4"/>
    <w:rsid w:val="006D7A0B"/>
    <w:rsid w:val="006E1723"/>
    <w:rsid w:val="006E3D49"/>
    <w:rsid w:val="006E63E4"/>
    <w:rsid w:val="006E7E0A"/>
    <w:rsid w:val="006F2F25"/>
    <w:rsid w:val="007009A3"/>
    <w:rsid w:val="0070218F"/>
    <w:rsid w:val="00702704"/>
    <w:rsid w:val="00704AE2"/>
    <w:rsid w:val="00707E2F"/>
    <w:rsid w:val="0071155C"/>
    <w:rsid w:val="00723ED2"/>
    <w:rsid w:val="0072527D"/>
    <w:rsid w:val="00725EA5"/>
    <w:rsid w:val="00725F6C"/>
    <w:rsid w:val="00725F75"/>
    <w:rsid w:val="00727DB9"/>
    <w:rsid w:val="0073242F"/>
    <w:rsid w:val="00733C33"/>
    <w:rsid w:val="00734E9B"/>
    <w:rsid w:val="00737758"/>
    <w:rsid w:val="007379CC"/>
    <w:rsid w:val="00740530"/>
    <w:rsid w:val="007453F5"/>
    <w:rsid w:val="00751E1E"/>
    <w:rsid w:val="0075221C"/>
    <w:rsid w:val="00756456"/>
    <w:rsid w:val="00756A57"/>
    <w:rsid w:val="00763848"/>
    <w:rsid w:val="00767076"/>
    <w:rsid w:val="007732F3"/>
    <w:rsid w:val="007741C9"/>
    <w:rsid w:val="00776F62"/>
    <w:rsid w:val="007838A4"/>
    <w:rsid w:val="0078658B"/>
    <w:rsid w:val="00786990"/>
    <w:rsid w:val="007876CA"/>
    <w:rsid w:val="0079529A"/>
    <w:rsid w:val="0079555C"/>
    <w:rsid w:val="007B1FDE"/>
    <w:rsid w:val="007B6E42"/>
    <w:rsid w:val="007C1306"/>
    <w:rsid w:val="007C465B"/>
    <w:rsid w:val="007C6B98"/>
    <w:rsid w:val="007C7CFE"/>
    <w:rsid w:val="007E42AA"/>
    <w:rsid w:val="007F44AD"/>
    <w:rsid w:val="007F4F65"/>
    <w:rsid w:val="00803D0A"/>
    <w:rsid w:val="008163E6"/>
    <w:rsid w:val="00821854"/>
    <w:rsid w:val="00830D05"/>
    <w:rsid w:val="00831D31"/>
    <w:rsid w:val="00836144"/>
    <w:rsid w:val="00837A32"/>
    <w:rsid w:val="0084051F"/>
    <w:rsid w:val="00840B28"/>
    <w:rsid w:val="00842E02"/>
    <w:rsid w:val="00844B4A"/>
    <w:rsid w:val="00851C02"/>
    <w:rsid w:val="008555AC"/>
    <w:rsid w:val="00857854"/>
    <w:rsid w:val="008653AD"/>
    <w:rsid w:val="008704EA"/>
    <w:rsid w:val="00873FCF"/>
    <w:rsid w:val="00880D26"/>
    <w:rsid w:val="0088584A"/>
    <w:rsid w:val="00885C5A"/>
    <w:rsid w:val="0089130A"/>
    <w:rsid w:val="008926E9"/>
    <w:rsid w:val="00892FA7"/>
    <w:rsid w:val="00895E27"/>
    <w:rsid w:val="008974F8"/>
    <w:rsid w:val="008A0BF7"/>
    <w:rsid w:val="008A2372"/>
    <w:rsid w:val="008A4122"/>
    <w:rsid w:val="008B154C"/>
    <w:rsid w:val="008B5E96"/>
    <w:rsid w:val="008B71FC"/>
    <w:rsid w:val="008C0BE3"/>
    <w:rsid w:val="008C1104"/>
    <w:rsid w:val="008C2346"/>
    <w:rsid w:val="008C6C92"/>
    <w:rsid w:val="008D1559"/>
    <w:rsid w:val="008D278E"/>
    <w:rsid w:val="008D282D"/>
    <w:rsid w:val="008E1A74"/>
    <w:rsid w:val="008E3FA3"/>
    <w:rsid w:val="008E4464"/>
    <w:rsid w:val="008E4FD0"/>
    <w:rsid w:val="008E5E30"/>
    <w:rsid w:val="008F415F"/>
    <w:rsid w:val="008F71F5"/>
    <w:rsid w:val="008F77DA"/>
    <w:rsid w:val="00903E94"/>
    <w:rsid w:val="00910591"/>
    <w:rsid w:val="0091145D"/>
    <w:rsid w:val="0091161A"/>
    <w:rsid w:val="009144BF"/>
    <w:rsid w:val="009155E1"/>
    <w:rsid w:val="00916188"/>
    <w:rsid w:val="00924DCC"/>
    <w:rsid w:val="0092517E"/>
    <w:rsid w:val="00926242"/>
    <w:rsid w:val="00926A0E"/>
    <w:rsid w:val="00926A1A"/>
    <w:rsid w:val="00930766"/>
    <w:rsid w:val="009328D8"/>
    <w:rsid w:val="0093546D"/>
    <w:rsid w:val="00942D68"/>
    <w:rsid w:val="00946709"/>
    <w:rsid w:val="00950CB9"/>
    <w:rsid w:val="00965759"/>
    <w:rsid w:val="0096680D"/>
    <w:rsid w:val="0096798A"/>
    <w:rsid w:val="009729E7"/>
    <w:rsid w:val="009731A3"/>
    <w:rsid w:val="009752A2"/>
    <w:rsid w:val="009758F9"/>
    <w:rsid w:val="00985C1F"/>
    <w:rsid w:val="009901D7"/>
    <w:rsid w:val="00993784"/>
    <w:rsid w:val="009A525E"/>
    <w:rsid w:val="009B4D5A"/>
    <w:rsid w:val="009B5388"/>
    <w:rsid w:val="009B7423"/>
    <w:rsid w:val="009C5022"/>
    <w:rsid w:val="009C5A07"/>
    <w:rsid w:val="009D18AC"/>
    <w:rsid w:val="009D3140"/>
    <w:rsid w:val="009D34E2"/>
    <w:rsid w:val="009E3ADD"/>
    <w:rsid w:val="00A00F15"/>
    <w:rsid w:val="00A10479"/>
    <w:rsid w:val="00A14483"/>
    <w:rsid w:val="00A176A0"/>
    <w:rsid w:val="00A20267"/>
    <w:rsid w:val="00A22675"/>
    <w:rsid w:val="00A343D5"/>
    <w:rsid w:val="00A353B1"/>
    <w:rsid w:val="00A35778"/>
    <w:rsid w:val="00A41395"/>
    <w:rsid w:val="00A41A13"/>
    <w:rsid w:val="00A438B5"/>
    <w:rsid w:val="00A44478"/>
    <w:rsid w:val="00A467AC"/>
    <w:rsid w:val="00A51460"/>
    <w:rsid w:val="00A5439D"/>
    <w:rsid w:val="00A65233"/>
    <w:rsid w:val="00A805D2"/>
    <w:rsid w:val="00A93650"/>
    <w:rsid w:val="00AA11A4"/>
    <w:rsid w:val="00AA7372"/>
    <w:rsid w:val="00AB01D5"/>
    <w:rsid w:val="00AD391E"/>
    <w:rsid w:val="00AD41E6"/>
    <w:rsid w:val="00AD4CFC"/>
    <w:rsid w:val="00AE0938"/>
    <w:rsid w:val="00AE2964"/>
    <w:rsid w:val="00AE5424"/>
    <w:rsid w:val="00AE55B8"/>
    <w:rsid w:val="00AF1834"/>
    <w:rsid w:val="00AF2B92"/>
    <w:rsid w:val="00AF7F61"/>
    <w:rsid w:val="00B006EF"/>
    <w:rsid w:val="00B013AA"/>
    <w:rsid w:val="00B04203"/>
    <w:rsid w:val="00B06EB0"/>
    <w:rsid w:val="00B1067E"/>
    <w:rsid w:val="00B1124E"/>
    <w:rsid w:val="00B1165B"/>
    <w:rsid w:val="00B126EE"/>
    <w:rsid w:val="00B17662"/>
    <w:rsid w:val="00B22B80"/>
    <w:rsid w:val="00B24F85"/>
    <w:rsid w:val="00B31F57"/>
    <w:rsid w:val="00B345E9"/>
    <w:rsid w:val="00B46CF9"/>
    <w:rsid w:val="00B47B6D"/>
    <w:rsid w:val="00B525F7"/>
    <w:rsid w:val="00B54349"/>
    <w:rsid w:val="00B6061C"/>
    <w:rsid w:val="00B63CFC"/>
    <w:rsid w:val="00B71300"/>
    <w:rsid w:val="00B82C04"/>
    <w:rsid w:val="00B85AEC"/>
    <w:rsid w:val="00B8742C"/>
    <w:rsid w:val="00B9228B"/>
    <w:rsid w:val="00B93CEC"/>
    <w:rsid w:val="00B96419"/>
    <w:rsid w:val="00BA5285"/>
    <w:rsid w:val="00BB1916"/>
    <w:rsid w:val="00BB2AAD"/>
    <w:rsid w:val="00BB525C"/>
    <w:rsid w:val="00BB6D63"/>
    <w:rsid w:val="00BB7528"/>
    <w:rsid w:val="00BB7DF9"/>
    <w:rsid w:val="00BC0DC6"/>
    <w:rsid w:val="00BC1B53"/>
    <w:rsid w:val="00BC1FAF"/>
    <w:rsid w:val="00BC6BFB"/>
    <w:rsid w:val="00BD545A"/>
    <w:rsid w:val="00BD6E86"/>
    <w:rsid w:val="00BE0D88"/>
    <w:rsid w:val="00BE604D"/>
    <w:rsid w:val="00BF0B61"/>
    <w:rsid w:val="00BF4A38"/>
    <w:rsid w:val="00BF651C"/>
    <w:rsid w:val="00C00930"/>
    <w:rsid w:val="00C03413"/>
    <w:rsid w:val="00C04954"/>
    <w:rsid w:val="00C205ED"/>
    <w:rsid w:val="00C20E44"/>
    <w:rsid w:val="00C21EC5"/>
    <w:rsid w:val="00C241A9"/>
    <w:rsid w:val="00C313DB"/>
    <w:rsid w:val="00C41B52"/>
    <w:rsid w:val="00C431FE"/>
    <w:rsid w:val="00C443CF"/>
    <w:rsid w:val="00C45DA7"/>
    <w:rsid w:val="00C47C2E"/>
    <w:rsid w:val="00C5391C"/>
    <w:rsid w:val="00C70C35"/>
    <w:rsid w:val="00C719F1"/>
    <w:rsid w:val="00C7329D"/>
    <w:rsid w:val="00C77D35"/>
    <w:rsid w:val="00C90F7D"/>
    <w:rsid w:val="00C91CC2"/>
    <w:rsid w:val="00C947D0"/>
    <w:rsid w:val="00C9628D"/>
    <w:rsid w:val="00CA21FD"/>
    <w:rsid w:val="00CA2B95"/>
    <w:rsid w:val="00CB4509"/>
    <w:rsid w:val="00CC394B"/>
    <w:rsid w:val="00CC6B65"/>
    <w:rsid w:val="00CC7FE8"/>
    <w:rsid w:val="00CE1F2B"/>
    <w:rsid w:val="00CE3F3A"/>
    <w:rsid w:val="00CE5807"/>
    <w:rsid w:val="00CE72D4"/>
    <w:rsid w:val="00CF037F"/>
    <w:rsid w:val="00CF66FF"/>
    <w:rsid w:val="00D255CE"/>
    <w:rsid w:val="00D40084"/>
    <w:rsid w:val="00D40F3D"/>
    <w:rsid w:val="00D417AE"/>
    <w:rsid w:val="00D42A76"/>
    <w:rsid w:val="00D51219"/>
    <w:rsid w:val="00D52589"/>
    <w:rsid w:val="00D61206"/>
    <w:rsid w:val="00D70928"/>
    <w:rsid w:val="00D71D45"/>
    <w:rsid w:val="00D7614B"/>
    <w:rsid w:val="00D83735"/>
    <w:rsid w:val="00D83B55"/>
    <w:rsid w:val="00D845BA"/>
    <w:rsid w:val="00D87357"/>
    <w:rsid w:val="00D90699"/>
    <w:rsid w:val="00D93B95"/>
    <w:rsid w:val="00DA02F7"/>
    <w:rsid w:val="00DB03EB"/>
    <w:rsid w:val="00DB0592"/>
    <w:rsid w:val="00DB1E3A"/>
    <w:rsid w:val="00DB1EEB"/>
    <w:rsid w:val="00DB2C0F"/>
    <w:rsid w:val="00DC1211"/>
    <w:rsid w:val="00DC515C"/>
    <w:rsid w:val="00DC537A"/>
    <w:rsid w:val="00DD05A0"/>
    <w:rsid w:val="00DD103F"/>
    <w:rsid w:val="00DD4617"/>
    <w:rsid w:val="00DE01CC"/>
    <w:rsid w:val="00DE0677"/>
    <w:rsid w:val="00DE46D1"/>
    <w:rsid w:val="00DF1EBA"/>
    <w:rsid w:val="00E00385"/>
    <w:rsid w:val="00E1375E"/>
    <w:rsid w:val="00E1656A"/>
    <w:rsid w:val="00E16B3A"/>
    <w:rsid w:val="00E23620"/>
    <w:rsid w:val="00E27685"/>
    <w:rsid w:val="00E27A66"/>
    <w:rsid w:val="00E37823"/>
    <w:rsid w:val="00E41D38"/>
    <w:rsid w:val="00E43164"/>
    <w:rsid w:val="00E4485E"/>
    <w:rsid w:val="00E55F0F"/>
    <w:rsid w:val="00E564DD"/>
    <w:rsid w:val="00E567F2"/>
    <w:rsid w:val="00E62A1B"/>
    <w:rsid w:val="00E63F9F"/>
    <w:rsid w:val="00E6533E"/>
    <w:rsid w:val="00E70B13"/>
    <w:rsid w:val="00E72A0D"/>
    <w:rsid w:val="00E72F42"/>
    <w:rsid w:val="00E76780"/>
    <w:rsid w:val="00E8693E"/>
    <w:rsid w:val="00E90999"/>
    <w:rsid w:val="00EA3332"/>
    <w:rsid w:val="00EA3B07"/>
    <w:rsid w:val="00EA4CD9"/>
    <w:rsid w:val="00EA7AB8"/>
    <w:rsid w:val="00EB0C64"/>
    <w:rsid w:val="00EB5BD1"/>
    <w:rsid w:val="00EB7253"/>
    <w:rsid w:val="00EC6686"/>
    <w:rsid w:val="00ED6DF7"/>
    <w:rsid w:val="00ED723A"/>
    <w:rsid w:val="00EE52D5"/>
    <w:rsid w:val="00EE7336"/>
    <w:rsid w:val="00EF0BC0"/>
    <w:rsid w:val="00EF115E"/>
    <w:rsid w:val="00EF1160"/>
    <w:rsid w:val="00EF3DAF"/>
    <w:rsid w:val="00EF6292"/>
    <w:rsid w:val="00EF7265"/>
    <w:rsid w:val="00EF7C4D"/>
    <w:rsid w:val="00F05A28"/>
    <w:rsid w:val="00F11FE2"/>
    <w:rsid w:val="00F15159"/>
    <w:rsid w:val="00F15D40"/>
    <w:rsid w:val="00F2280E"/>
    <w:rsid w:val="00F27EC0"/>
    <w:rsid w:val="00F36BC4"/>
    <w:rsid w:val="00F41D7A"/>
    <w:rsid w:val="00F438A7"/>
    <w:rsid w:val="00F45D58"/>
    <w:rsid w:val="00F46A61"/>
    <w:rsid w:val="00F50859"/>
    <w:rsid w:val="00F5161A"/>
    <w:rsid w:val="00F52CE4"/>
    <w:rsid w:val="00F54FCF"/>
    <w:rsid w:val="00F63DF1"/>
    <w:rsid w:val="00F70312"/>
    <w:rsid w:val="00F727C3"/>
    <w:rsid w:val="00F761A1"/>
    <w:rsid w:val="00F868C3"/>
    <w:rsid w:val="00F94F3B"/>
    <w:rsid w:val="00FA4621"/>
    <w:rsid w:val="00FA5FE4"/>
    <w:rsid w:val="00FA6B51"/>
    <w:rsid w:val="00FB4154"/>
    <w:rsid w:val="00FB6659"/>
    <w:rsid w:val="00FC0C73"/>
    <w:rsid w:val="00FD6DB7"/>
    <w:rsid w:val="00FE22EA"/>
    <w:rsid w:val="00FE48DD"/>
    <w:rsid w:val="00FE6172"/>
    <w:rsid w:val="00FE7BF2"/>
    <w:rsid w:val="00FF0B74"/>
    <w:rsid w:val="00FF14A2"/>
    <w:rsid w:val="00FF3BB9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2395BF"/>
  <w15:chartTrackingRefBased/>
  <w15:docId w15:val="{A3858E16-DC8E-45F8-A7F8-346599FEA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217A"/>
  </w:style>
  <w:style w:type="paragraph" w:styleId="Nagwek1">
    <w:name w:val="heading 1"/>
    <w:basedOn w:val="Normalny"/>
    <w:next w:val="Normalny"/>
    <w:link w:val="Nagwek1Znak"/>
    <w:uiPriority w:val="9"/>
    <w:qFormat/>
    <w:rsid w:val="006E3D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6689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689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link w:val="Nagwek4Znak"/>
    <w:uiPriority w:val="9"/>
    <w:qFormat/>
    <w:rsid w:val="00520CB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B725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56A5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6E63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63E4"/>
    <w:pPr>
      <w:spacing w:line="240" w:lineRule="auto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63E4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6268"/>
    <w:pPr>
      <w:ind w:left="720"/>
      <w:contextualSpacing/>
    </w:pPr>
  </w:style>
  <w:style w:type="table" w:styleId="Tabela-Siatka">
    <w:name w:val="Table Grid"/>
    <w:basedOn w:val="Standardowy"/>
    <w:uiPriority w:val="39"/>
    <w:rsid w:val="00266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6626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6626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66268"/>
    <w:rPr>
      <w:color w:val="954F72" w:themeColor="followedHyperlink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rsid w:val="00520CB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20CB2"/>
    <w:rPr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56A5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unhideWhenUsed/>
    <w:rsid w:val="00EF0B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0BC0"/>
  </w:style>
  <w:style w:type="paragraph" w:styleId="Stopka">
    <w:name w:val="footer"/>
    <w:basedOn w:val="Normalny"/>
    <w:link w:val="StopkaZnak"/>
    <w:uiPriority w:val="99"/>
    <w:unhideWhenUsed/>
    <w:rsid w:val="00EF0B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0BC0"/>
  </w:style>
  <w:style w:type="character" w:customStyle="1" w:styleId="Nagwek1Znak">
    <w:name w:val="Nagłówek 1 Znak"/>
    <w:basedOn w:val="Domylnaczcionkaakapitu"/>
    <w:link w:val="Nagwek1"/>
    <w:uiPriority w:val="9"/>
    <w:rsid w:val="006E3D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16A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116A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09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09A3"/>
    <w:rPr>
      <w:rFonts w:ascii="Segoe UI" w:hAnsi="Segoe UI" w:cs="Segoe UI"/>
      <w:sz w:val="18"/>
      <w:szCs w:val="18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E067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C03413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61A1"/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A1"/>
    <w:rPr>
      <w:rFonts w:ascii="Calibri" w:eastAsia="Calibri" w:hAnsi="Calibri" w:cs="Calibri"/>
      <w:b/>
      <w:bCs/>
      <w:color w:val="000000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6689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6689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66897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B7253"/>
    <w:rPr>
      <w:rFonts w:asciiTheme="majorHAnsi" w:eastAsiaTheme="majorEastAsia" w:hAnsiTheme="majorHAnsi" w:cstheme="majorBidi"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0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4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1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9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3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7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5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4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2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8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2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1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9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8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7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99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7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23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2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5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4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93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19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0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03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4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0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9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7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86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4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2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1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14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10188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171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1870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9622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0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58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9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3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4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9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74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467362">
              <w:marLeft w:val="0"/>
              <w:marRight w:val="0"/>
              <w:marTop w:val="0"/>
              <w:marBottom w:val="0"/>
              <w:divBdr>
                <w:top w:val="single" w:sz="6" w:space="8" w:color="E4E4E4"/>
                <w:left w:val="single" w:sz="6" w:space="19" w:color="E4E4E4"/>
                <w:bottom w:val="single" w:sz="6" w:space="8" w:color="E4E4E4"/>
                <w:right w:val="single" w:sz="6" w:space="19" w:color="E4E4E4"/>
              </w:divBdr>
              <w:divsChild>
                <w:div w:id="168377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50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513708">
              <w:marLeft w:val="0"/>
              <w:marRight w:val="0"/>
              <w:marTop w:val="0"/>
              <w:marBottom w:val="0"/>
              <w:divBdr>
                <w:top w:val="single" w:sz="6" w:space="8" w:color="E4E4E4"/>
                <w:left w:val="single" w:sz="6" w:space="19" w:color="E4E4E4"/>
                <w:bottom w:val="single" w:sz="6" w:space="8" w:color="E4E4E4"/>
                <w:right w:val="single" w:sz="6" w:space="19" w:color="E4E4E4"/>
              </w:divBdr>
              <w:divsChild>
                <w:div w:id="134200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125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235482">
              <w:marLeft w:val="0"/>
              <w:marRight w:val="0"/>
              <w:marTop w:val="0"/>
              <w:marBottom w:val="0"/>
              <w:divBdr>
                <w:top w:val="single" w:sz="6" w:space="8" w:color="E4E4E4"/>
                <w:left w:val="single" w:sz="6" w:space="19" w:color="E4E4E4"/>
                <w:bottom w:val="single" w:sz="6" w:space="8" w:color="E4E4E4"/>
                <w:right w:val="single" w:sz="6" w:space="19" w:color="E4E4E4"/>
              </w:divBdr>
              <w:divsChild>
                <w:div w:id="125397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59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22535">
              <w:marLeft w:val="0"/>
              <w:marRight w:val="0"/>
              <w:marTop w:val="0"/>
              <w:marBottom w:val="0"/>
              <w:divBdr>
                <w:top w:val="single" w:sz="6" w:space="8" w:color="E4E4E4"/>
                <w:left w:val="single" w:sz="6" w:space="19" w:color="E4E4E4"/>
                <w:bottom w:val="single" w:sz="6" w:space="8" w:color="E4E4E4"/>
                <w:right w:val="single" w:sz="6" w:space="19" w:color="E4E4E4"/>
              </w:divBdr>
              <w:divsChild>
                <w:div w:id="181764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530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124901">
              <w:marLeft w:val="0"/>
              <w:marRight w:val="0"/>
              <w:marTop w:val="0"/>
              <w:marBottom w:val="0"/>
              <w:divBdr>
                <w:top w:val="single" w:sz="6" w:space="8" w:color="E4E4E4"/>
                <w:left w:val="single" w:sz="6" w:space="19" w:color="E4E4E4"/>
                <w:bottom w:val="single" w:sz="6" w:space="8" w:color="E4E4E4"/>
                <w:right w:val="single" w:sz="6" w:space="19" w:color="E4E4E4"/>
              </w:divBdr>
              <w:divsChild>
                <w:div w:id="122206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874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593518">
              <w:marLeft w:val="0"/>
              <w:marRight w:val="0"/>
              <w:marTop w:val="0"/>
              <w:marBottom w:val="0"/>
              <w:divBdr>
                <w:top w:val="single" w:sz="6" w:space="8" w:color="E4E4E4"/>
                <w:left w:val="single" w:sz="6" w:space="19" w:color="E4E4E4"/>
                <w:bottom w:val="single" w:sz="6" w:space="8" w:color="E4E4E4"/>
                <w:right w:val="single" w:sz="6" w:space="19" w:color="E4E4E4"/>
              </w:divBdr>
              <w:divsChild>
                <w:div w:id="148990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307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696769">
              <w:marLeft w:val="0"/>
              <w:marRight w:val="0"/>
              <w:marTop w:val="0"/>
              <w:marBottom w:val="0"/>
              <w:divBdr>
                <w:top w:val="single" w:sz="6" w:space="8" w:color="E4E4E4"/>
                <w:left w:val="single" w:sz="6" w:space="19" w:color="E4E4E4"/>
                <w:bottom w:val="single" w:sz="6" w:space="8" w:color="E4E4E4"/>
                <w:right w:val="single" w:sz="6" w:space="19" w:color="E4E4E4"/>
              </w:divBdr>
              <w:divsChild>
                <w:div w:id="37185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740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898874">
              <w:marLeft w:val="0"/>
              <w:marRight w:val="0"/>
              <w:marTop w:val="0"/>
              <w:marBottom w:val="0"/>
              <w:divBdr>
                <w:top w:val="single" w:sz="6" w:space="8" w:color="E4E4E4"/>
                <w:left w:val="single" w:sz="6" w:space="19" w:color="E4E4E4"/>
                <w:bottom w:val="single" w:sz="6" w:space="8" w:color="E4E4E4"/>
                <w:right w:val="single" w:sz="6" w:space="19" w:color="E4E4E4"/>
              </w:divBdr>
              <w:divsChild>
                <w:div w:id="40549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551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986646">
              <w:marLeft w:val="0"/>
              <w:marRight w:val="0"/>
              <w:marTop w:val="0"/>
              <w:marBottom w:val="0"/>
              <w:divBdr>
                <w:top w:val="single" w:sz="6" w:space="8" w:color="E4E4E4"/>
                <w:left w:val="single" w:sz="6" w:space="19" w:color="E4E4E4"/>
                <w:bottom w:val="single" w:sz="6" w:space="8" w:color="E4E4E4"/>
                <w:right w:val="single" w:sz="6" w:space="19" w:color="E4E4E4"/>
              </w:divBdr>
              <w:divsChild>
                <w:div w:id="96019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462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616773">
              <w:marLeft w:val="0"/>
              <w:marRight w:val="0"/>
              <w:marTop w:val="0"/>
              <w:marBottom w:val="0"/>
              <w:divBdr>
                <w:top w:val="single" w:sz="6" w:space="8" w:color="E4E4E4"/>
                <w:left w:val="single" w:sz="6" w:space="19" w:color="E4E4E4"/>
                <w:bottom w:val="single" w:sz="6" w:space="8" w:color="E4E4E4"/>
                <w:right w:val="single" w:sz="6" w:space="19" w:color="E4E4E4"/>
              </w:divBdr>
              <w:divsChild>
                <w:div w:id="989334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172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250930">
              <w:marLeft w:val="0"/>
              <w:marRight w:val="0"/>
              <w:marTop w:val="0"/>
              <w:marBottom w:val="0"/>
              <w:divBdr>
                <w:top w:val="single" w:sz="6" w:space="8" w:color="E4E4E4"/>
                <w:left w:val="single" w:sz="6" w:space="19" w:color="E4E4E4"/>
                <w:bottom w:val="single" w:sz="6" w:space="8" w:color="E4E4E4"/>
                <w:right w:val="single" w:sz="6" w:space="19" w:color="E4E4E4"/>
              </w:divBdr>
              <w:divsChild>
                <w:div w:id="213224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68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02928">
              <w:marLeft w:val="0"/>
              <w:marRight w:val="0"/>
              <w:marTop w:val="0"/>
              <w:marBottom w:val="0"/>
              <w:divBdr>
                <w:top w:val="single" w:sz="6" w:space="8" w:color="E4E4E4"/>
                <w:left w:val="single" w:sz="6" w:space="19" w:color="E4E4E4"/>
                <w:bottom w:val="single" w:sz="6" w:space="8" w:color="E4E4E4"/>
                <w:right w:val="single" w:sz="6" w:space="19" w:color="E4E4E4"/>
              </w:divBdr>
              <w:divsChild>
                <w:div w:id="454953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540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856038">
              <w:marLeft w:val="0"/>
              <w:marRight w:val="0"/>
              <w:marTop w:val="0"/>
              <w:marBottom w:val="0"/>
              <w:divBdr>
                <w:top w:val="single" w:sz="6" w:space="8" w:color="E4E4E4"/>
                <w:left w:val="single" w:sz="6" w:space="19" w:color="E4E4E4"/>
                <w:bottom w:val="single" w:sz="6" w:space="8" w:color="E4E4E4"/>
                <w:right w:val="single" w:sz="6" w:space="19" w:color="E4E4E4"/>
              </w:divBdr>
              <w:divsChild>
                <w:div w:id="1255167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287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881965">
              <w:marLeft w:val="0"/>
              <w:marRight w:val="0"/>
              <w:marTop w:val="0"/>
              <w:marBottom w:val="0"/>
              <w:divBdr>
                <w:top w:val="single" w:sz="6" w:space="8" w:color="E4E4E4"/>
                <w:left w:val="single" w:sz="6" w:space="19" w:color="E4E4E4"/>
                <w:bottom w:val="single" w:sz="6" w:space="8" w:color="E4E4E4"/>
                <w:right w:val="single" w:sz="6" w:space="19" w:color="E4E4E4"/>
              </w:divBdr>
              <w:divsChild>
                <w:div w:id="193543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691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27746">
              <w:marLeft w:val="0"/>
              <w:marRight w:val="0"/>
              <w:marTop w:val="0"/>
              <w:marBottom w:val="0"/>
              <w:divBdr>
                <w:top w:val="single" w:sz="6" w:space="8" w:color="E4E4E4"/>
                <w:left w:val="single" w:sz="6" w:space="19" w:color="E4E4E4"/>
                <w:bottom w:val="single" w:sz="6" w:space="8" w:color="E4E4E4"/>
                <w:right w:val="single" w:sz="6" w:space="19" w:color="E4E4E4"/>
              </w:divBdr>
              <w:divsChild>
                <w:div w:id="27197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706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990321">
              <w:marLeft w:val="0"/>
              <w:marRight w:val="0"/>
              <w:marTop w:val="0"/>
              <w:marBottom w:val="0"/>
              <w:divBdr>
                <w:top w:val="single" w:sz="6" w:space="8" w:color="E4E4E4"/>
                <w:left w:val="single" w:sz="6" w:space="19" w:color="E4E4E4"/>
                <w:bottom w:val="single" w:sz="6" w:space="8" w:color="E4E4E4"/>
                <w:right w:val="single" w:sz="6" w:space="19" w:color="E4E4E4"/>
              </w:divBdr>
            </w:div>
          </w:divsChild>
        </w:div>
      </w:divsChild>
    </w:div>
    <w:div w:id="20896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59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315194">
              <w:marLeft w:val="0"/>
              <w:marRight w:val="0"/>
              <w:marTop w:val="0"/>
              <w:marBottom w:val="0"/>
              <w:divBdr>
                <w:top w:val="single" w:sz="6" w:space="8" w:color="E4E4E4"/>
                <w:left w:val="single" w:sz="6" w:space="19" w:color="E4E4E4"/>
                <w:bottom w:val="single" w:sz="6" w:space="8" w:color="E4E4E4"/>
                <w:right w:val="single" w:sz="6" w:space="19" w:color="E4E4E4"/>
              </w:divBdr>
              <w:divsChild>
                <w:div w:id="188586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638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6307">
              <w:marLeft w:val="0"/>
              <w:marRight w:val="0"/>
              <w:marTop w:val="0"/>
              <w:marBottom w:val="0"/>
              <w:divBdr>
                <w:top w:val="single" w:sz="6" w:space="8" w:color="E4E4E4"/>
                <w:left w:val="single" w:sz="6" w:space="19" w:color="E4E4E4"/>
                <w:bottom w:val="single" w:sz="6" w:space="8" w:color="E4E4E4"/>
                <w:right w:val="single" w:sz="6" w:space="19" w:color="E4E4E4"/>
              </w:divBdr>
              <w:divsChild>
                <w:div w:id="27826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559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069937">
              <w:marLeft w:val="0"/>
              <w:marRight w:val="0"/>
              <w:marTop w:val="0"/>
              <w:marBottom w:val="0"/>
              <w:divBdr>
                <w:top w:val="single" w:sz="6" w:space="8" w:color="E4E4E4"/>
                <w:left w:val="single" w:sz="6" w:space="19" w:color="E4E4E4"/>
                <w:bottom w:val="single" w:sz="6" w:space="8" w:color="E4E4E4"/>
                <w:right w:val="single" w:sz="6" w:space="19" w:color="E4E4E4"/>
              </w:divBdr>
              <w:divsChild>
                <w:div w:id="159982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60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28373">
              <w:marLeft w:val="0"/>
              <w:marRight w:val="0"/>
              <w:marTop w:val="0"/>
              <w:marBottom w:val="0"/>
              <w:divBdr>
                <w:top w:val="single" w:sz="6" w:space="8" w:color="E4E4E4"/>
                <w:left w:val="single" w:sz="6" w:space="19" w:color="E4E4E4"/>
                <w:bottom w:val="single" w:sz="6" w:space="8" w:color="E4E4E4"/>
                <w:right w:val="single" w:sz="6" w:space="19" w:color="E4E4E4"/>
              </w:divBdr>
              <w:divsChild>
                <w:div w:id="1284965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194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671742">
              <w:marLeft w:val="0"/>
              <w:marRight w:val="0"/>
              <w:marTop w:val="0"/>
              <w:marBottom w:val="0"/>
              <w:divBdr>
                <w:top w:val="single" w:sz="6" w:space="8" w:color="E4E4E4"/>
                <w:left w:val="single" w:sz="6" w:space="19" w:color="E4E4E4"/>
                <w:bottom w:val="single" w:sz="6" w:space="8" w:color="E4E4E4"/>
                <w:right w:val="single" w:sz="6" w:space="19" w:color="E4E4E4"/>
              </w:divBdr>
              <w:divsChild>
                <w:div w:id="191870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48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863299">
              <w:marLeft w:val="0"/>
              <w:marRight w:val="0"/>
              <w:marTop w:val="0"/>
              <w:marBottom w:val="0"/>
              <w:divBdr>
                <w:top w:val="single" w:sz="6" w:space="8" w:color="E4E4E4"/>
                <w:left w:val="single" w:sz="6" w:space="19" w:color="E4E4E4"/>
                <w:bottom w:val="single" w:sz="6" w:space="8" w:color="E4E4E4"/>
                <w:right w:val="single" w:sz="6" w:space="19" w:color="E4E4E4"/>
              </w:divBdr>
              <w:divsChild>
                <w:div w:id="24832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308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491981">
              <w:marLeft w:val="0"/>
              <w:marRight w:val="0"/>
              <w:marTop w:val="0"/>
              <w:marBottom w:val="0"/>
              <w:divBdr>
                <w:top w:val="single" w:sz="6" w:space="8" w:color="E4E4E4"/>
                <w:left w:val="single" w:sz="6" w:space="19" w:color="E4E4E4"/>
                <w:bottom w:val="single" w:sz="6" w:space="8" w:color="E4E4E4"/>
                <w:right w:val="single" w:sz="6" w:space="19" w:color="E4E4E4"/>
              </w:divBdr>
              <w:divsChild>
                <w:div w:id="81410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100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405839">
              <w:marLeft w:val="0"/>
              <w:marRight w:val="0"/>
              <w:marTop w:val="0"/>
              <w:marBottom w:val="0"/>
              <w:divBdr>
                <w:top w:val="single" w:sz="6" w:space="8" w:color="E4E4E4"/>
                <w:left w:val="single" w:sz="6" w:space="19" w:color="E4E4E4"/>
                <w:bottom w:val="single" w:sz="6" w:space="8" w:color="E4E4E4"/>
                <w:right w:val="single" w:sz="6" w:space="19" w:color="E4E4E4"/>
              </w:divBdr>
              <w:divsChild>
                <w:div w:id="71145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924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38674">
              <w:marLeft w:val="0"/>
              <w:marRight w:val="0"/>
              <w:marTop w:val="0"/>
              <w:marBottom w:val="0"/>
              <w:divBdr>
                <w:top w:val="single" w:sz="6" w:space="8" w:color="E4E4E4"/>
                <w:left w:val="single" w:sz="6" w:space="19" w:color="E4E4E4"/>
                <w:bottom w:val="single" w:sz="6" w:space="8" w:color="E4E4E4"/>
                <w:right w:val="single" w:sz="6" w:space="19" w:color="E4E4E4"/>
              </w:divBdr>
              <w:divsChild>
                <w:div w:id="84201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92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219913">
              <w:marLeft w:val="0"/>
              <w:marRight w:val="0"/>
              <w:marTop w:val="0"/>
              <w:marBottom w:val="0"/>
              <w:divBdr>
                <w:top w:val="single" w:sz="6" w:space="8" w:color="E4E4E4"/>
                <w:left w:val="single" w:sz="6" w:space="19" w:color="E4E4E4"/>
                <w:bottom w:val="single" w:sz="6" w:space="8" w:color="E4E4E4"/>
                <w:right w:val="single" w:sz="6" w:space="19" w:color="E4E4E4"/>
              </w:divBdr>
              <w:divsChild>
                <w:div w:id="130550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571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407142">
              <w:marLeft w:val="0"/>
              <w:marRight w:val="0"/>
              <w:marTop w:val="0"/>
              <w:marBottom w:val="0"/>
              <w:divBdr>
                <w:top w:val="single" w:sz="6" w:space="8" w:color="E4E4E4"/>
                <w:left w:val="single" w:sz="6" w:space="19" w:color="E4E4E4"/>
                <w:bottom w:val="single" w:sz="6" w:space="8" w:color="E4E4E4"/>
                <w:right w:val="single" w:sz="6" w:space="19" w:color="E4E4E4"/>
              </w:divBdr>
              <w:divsChild>
                <w:div w:id="114670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816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263355">
              <w:marLeft w:val="0"/>
              <w:marRight w:val="0"/>
              <w:marTop w:val="0"/>
              <w:marBottom w:val="0"/>
              <w:divBdr>
                <w:top w:val="single" w:sz="6" w:space="8" w:color="E4E4E4"/>
                <w:left w:val="single" w:sz="6" w:space="19" w:color="E4E4E4"/>
                <w:bottom w:val="single" w:sz="6" w:space="8" w:color="E4E4E4"/>
                <w:right w:val="single" w:sz="6" w:space="19" w:color="E4E4E4"/>
              </w:divBdr>
              <w:divsChild>
                <w:div w:id="50397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530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890454">
              <w:marLeft w:val="0"/>
              <w:marRight w:val="0"/>
              <w:marTop w:val="0"/>
              <w:marBottom w:val="0"/>
              <w:divBdr>
                <w:top w:val="single" w:sz="6" w:space="8" w:color="E4E4E4"/>
                <w:left w:val="single" w:sz="6" w:space="19" w:color="E4E4E4"/>
                <w:bottom w:val="single" w:sz="6" w:space="8" w:color="E4E4E4"/>
                <w:right w:val="single" w:sz="6" w:space="19" w:color="E4E4E4"/>
              </w:divBdr>
              <w:divsChild>
                <w:div w:id="34729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787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7540">
              <w:marLeft w:val="0"/>
              <w:marRight w:val="0"/>
              <w:marTop w:val="0"/>
              <w:marBottom w:val="0"/>
              <w:divBdr>
                <w:top w:val="single" w:sz="6" w:space="8" w:color="E4E4E4"/>
                <w:left w:val="single" w:sz="6" w:space="19" w:color="E4E4E4"/>
                <w:bottom w:val="single" w:sz="6" w:space="8" w:color="E4E4E4"/>
                <w:right w:val="single" w:sz="6" w:space="19" w:color="E4E4E4"/>
              </w:divBdr>
              <w:divsChild>
                <w:div w:id="121106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324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284946">
              <w:marLeft w:val="0"/>
              <w:marRight w:val="0"/>
              <w:marTop w:val="0"/>
              <w:marBottom w:val="0"/>
              <w:divBdr>
                <w:top w:val="single" w:sz="6" w:space="8" w:color="E4E4E4"/>
                <w:left w:val="single" w:sz="6" w:space="19" w:color="E4E4E4"/>
                <w:bottom w:val="single" w:sz="6" w:space="8" w:color="E4E4E4"/>
                <w:right w:val="single" w:sz="6" w:space="19" w:color="E4E4E4"/>
              </w:divBdr>
              <w:divsChild>
                <w:div w:id="99044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875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047909">
              <w:marLeft w:val="0"/>
              <w:marRight w:val="0"/>
              <w:marTop w:val="0"/>
              <w:marBottom w:val="0"/>
              <w:divBdr>
                <w:top w:val="single" w:sz="6" w:space="8" w:color="E4E4E4"/>
                <w:left w:val="single" w:sz="6" w:space="19" w:color="E4E4E4"/>
                <w:bottom w:val="single" w:sz="6" w:space="8" w:color="E4E4E4"/>
                <w:right w:val="single" w:sz="6" w:space="19" w:color="E4E4E4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10B035-CF8A-4E2C-952B-492364857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42</Pages>
  <Words>11123</Words>
  <Characters>66740</Characters>
  <Application>Microsoft Office Word</Application>
  <DocSecurity>0</DocSecurity>
  <Lines>556</Lines>
  <Paragraphs>155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Kowalik</dc:creator>
  <cp:keywords/>
  <dc:description/>
  <cp:lastModifiedBy>Gmina Popów</cp:lastModifiedBy>
  <cp:revision>2</cp:revision>
  <cp:lastPrinted>2024-10-03T10:15:00Z</cp:lastPrinted>
  <dcterms:created xsi:type="dcterms:W3CDTF">2026-02-25T09:47:00Z</dcterms:created>
  <dcterms:modified xsi:type="dcterms:W3CDTF">2026-02-25T09:47:00Z</dcterms:modified>
</cp:coreProperties>
</file>